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D6BA" w14:textId="77777777" w:rsidR="00C24C2E" w:rsidRDefault="00774E56">
      <w:pPr>
        <w:spacing w:after="91" w:line="259" w:lineRule="auto"/>
        <w:ind w:left="558" w:right="0" w:firstLine="0"/>
        <w:jc w:val="center"/>
      </w:pPr>
      <w:r>
        <w:rPr>
          <w:sz w:val="20"/>
        </w:rPr>
        <w:t xml:space="preserve"> </w:t>
      </w:r>
    </w:p>
    <w:p w14:paraId="33CF571E" w14:textId="77777777" w:rsidR="00C24C2E" w:rsidRDefault="00774E56">
      <w:pPr>
        <w:spacing w:after="1589" w:line="259" w:lineRule="auto"/>
        <w:ind w:left="-704" w:right="0" w:firstLine="0"/>
        <w:jc w:val="left"/>
      </w:pPr>
      <w:r>
        <w:rPr>
          <w:noProof/>
        </w:rPr>
        <w:drawing>
          <wp:inline distT="0" distB="0" distL="0" distR="0" wp14:anchorId="213B4CC8" wp14:editId="7AFD4D86">
            <wp:extent cx="2948305" cy="957567"/>
            <wp:effectExtent l="0" t="0" r="0" b="0"/>
            <wp:docPr id="98" name="Picture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8305" cy="957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44DE08F" w14:textId="77777777" w:rsidR="00C24C2E" w:rsidRDefault="00774E56">
      <w:pPr>
        <w:tabs>
          <w:tab w:val="center" w:pos="4299"/>
          <w:tab w:val="center" w:pos="5137"/>
        </w:tabs>
        <w:spacing w:after="303" w:line="249" w:lineRule="auto"/>
        <w:ind w:left="0" w:right="0" w:firstLine="0"/>
        <w:jc w:val="left"/>
      </w:pPr>
      <w:r>
        <w:t xml:space="preserve">K Ä S K K I R I </w:t>
      </w:r>
      <w:r>
        <w:tab/>
        <w:t xml:space="preserve"> </w:t>
      </w:r>
      <w:r>
        <w:tab/>
        <w:t xml:space="preserve"> </w:t>
      </w:r>
    </w:p>
    <w:p w14:paraId="2AAC8C71" w14:textId="77777777" w:rsidR="00C24C2E" w:rsidRDefault="00774E56">
      <w:pPr>
        <w:tabs>
          <w:tab w:val="center" w:pos="4299"/>
          <w:tab w:val="center" w:pos="6363"/>
        </w:tabs>
        <w:spacing w:after="13" w:line="249" w:lineRule="auto"/>
        <w:ind w:left="0" w:right="0" w:firstLine="0"/>
        <w:jc w:val="left"/>
      </w:pPr>
      <w:r>
        <w:t xml:space="preserve">Tallinn </w:t>
      </w:r>
      <w:r>
        <w:tab/>
        <w:t xml:space="preserve"> </w:t>
      </w:r>
      <w:r>
        <w:tab/>
        <w:t xml:space="preserve">25.06.2024 nr 1-2/24/264 </w:t>
      </w:r>
    </w:p>
    <w:p w14:paraId="38949142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36957262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1E51F88A" w14:textId="77777777" w:rsidR="00C24C2E" w:rsidRDefault="00774E56">
      <w:pPr>
        <w:spacing w:after="13" w:line="249" w:lineRule="auto"/>
        <w:ind w:left="29" w:right="3971" w:hanging="10"/>
      </w:pPr>
      <w:r>
        <w:t xml:space="preserve">Toetuse andmise tingimuste kehtestamine ning 2024– 2025 tegevuskava ja eelarve kinnitamine Ida-Virumaa jäätmekäitluse piirkondliku arendamiseks </w:t>
      </w:r>
    </w:p>
    <w:p w14:paraId="49B87EEE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45EA3E29" w14:textId="77777777" w:rsidR="00C24C2E" w:rsidRDefault="00774E56">
      <w:pPr>
        <w:spacing w:after="13" w:line="249" w:lineRule="auto"/>
        <w:ind w:left="29" w:right="0" w:hanging="10"/>
      </w:pPr>
      <w:r>
        <w:t xml:space="preserve">Perioodi 2021–2027 Euroopa Liidu ühtekuuluvus- ja siseturvalisuspoliitika fondide rakendamise seaduse § 10 lõike 2 alusel:  </w:t>
      </w:r>
    </w:p>
    <w:p w14:paraId="465F9298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768A6529" w14:textId="49C20707" w:rsidR="00E7035A" w:rsidRDefault="00E7035A" w:rsidP="00E7035A">
      <w:pPr>
        <w:numPr>
          <w:ilvl w:val="0"/>
          <w:numId w:val="1"/>
        </w:numPr>
        <w:spacing w:after="4" w:line="249" w:lineRule="auto"/>
        <w:ind w:right="0" w:hanging="566"/>
        <w:rPr>
          <w:ins w:id="0" w:author="Eerika Purgel" w:date="2025-10-20T12:21:00Z" w16du:dateUtc="2025-10-20T09:21:00Z"/>
        </w:rPr>
      </w:pPr>
      <w:ins w:id="1" w:author="Eerika Purgel" w:date="2025-10-20T12:21:00Z" w16du:dateUtc="2025-10-20T09:21:00Z">
        <w:r>
          <w:t>Kehtestan toetuse andmise tingimused ühtekuuluvuspoliitika fondide rakenduskava 2021– 2027 poliitikaeesmärgi „Rohelisem Eesti“ erieesmärgi „Ring- ja ressursitõhusale majandusele ülemineku edendamine“ ringmajanduse alase teavituste ja koolituste läbiviimiseks ning lahenduste rakendamiseks</w:t>
        </w:r>
      </w:ins>
    </w:p>
    <w:p w14:paraId="5B87BA0B" w14:textId="056B0ACF" w:rsidR="00C24C2E" w:rsidRDefault="00774E56" w:rsidP="00E7035A">
      <w:pPr>
        <w:ind w:left="585" w:right="0" w:firstLine="0"/>
      </w:pPr>
      <w:del w:id="2" w:author="Eerika Purgel" w:date="2025-10-20T12:21:00Z" w16du:dateUtc="2025-10-20T09:21:00Z">
        <w:r w:rsidDel="00E7035A">
          <w:delText>Kehtestan toetuse andmise tingimused ühtekuuluvuspoliitika fondide rakenduskava  2024–2025 poliitikaeesmärgi nr 6 „Õiglane üleminek“ meetme nr 21.6.1.8 sekkumise tegevuse „Jäätmekäitluse piirkondlik arendamine“ elluviimiseks</w:delText>
        </w:r>
      </w:del>
      <w:r>
        <w:t xml:space="preserve"> (lisa 1). </w:t>
      </w:r>
    </w:p>
    <w:p w14:paraId="00F91643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6ED7A8C8" w14:textId="2BEEE75F" w:rsidR="00C24C2E" w:rsidRDefault="00E7035A">
      <w:pPr>
        <w:numPr>
          <w:ilvl w:val="0"/>
          <w:numId w:val="1"/>
        </w:numPr>
        <w:ind w:right="0" w:hanging="566"/>
      </w:pPr>
      <w:ins w:id="3" w:author="Eerika Purgel" w:date="2025-10-20T12:22:00Z" w16du:dateUtc="2025-10-20T09:22:00Z">
        <w:r>
          <w:t xml:space="preserve">Kinnitan toetuse ringmajanduse alase teavituste ja koolituste läbiviimiseks </w:t>
        </w:r>
      </w:ins>
      <w:ins w:id="4" w:author="Eerika Purgel" w:date="2025-10-20T12:40:00Z" w16du:dateUtc="2025-10-20T09:40:00Z">
        <w:r w:rsidR="00C93A1A">
          <w:t>Ida-</w:t>
        </w:r>
      </w:ins>
      <w:ins w:id="5" w:author="Eerika Purgel" w:date="2025-10-20T12:41:00Z" w16du:dateUtc="2025-10-20T09:41:00Z">
        <w:r w:rsidR="00C93A1A">
          <w:t>Virumaa jäätmekäitluse piirkondlikuks arendamiseks</w:t>
        </w:r>
      </w:ins>
      <w:ins w:id="6" w:author="Eerika Purgel" w:date="2025-10-20T12:22:00Z" w16du:dateUtc="2025-10-20T09:22:00Z">
        <w:r>
          <w:t xml:space="preserve"> 202</w:t>
        </w:r>
      </w:ins>
      <w:ins w:id="7" w:author="Eerika Purgel" w:date="2025-10-20T12:41:00Z" w16du:dateUtc="2025-10-20T09:41:00Z">
        <w:r w:rsidR="00C93A1A">
          <w:t>4</w:t>
        </w:r>
      </w:ins>
      <w:ins w:id="8" w:author="Eerika Purgel" w:date="2025-10-20T12:22:00Z" w16du:dateUtc="2025-10-20T09:22:00Z">
        <w:r>
          <w:t>–202</w:t>
        </w:r>
      </w:ins>
      <w:ins w:id="9" w:author="Eerika Purgel" w:date="2025-10-20T12:41:00Z" w16du:dateUtc="2025-10-20T09:41:00Z">
        <w:r w:rsidR="00C93A1A">
          <w:t>5</w:t>
        </w:r>
      </w:ins>
      <w:ins w:id="10" w:author="Eerika Purgel" w:date="2025-10-20T12:22:00Z" w16du:dateUtc="2025-10-20T09:22:00Z">
        <w:r>
          <w:t xml:space="preserve"> tegevuskava ja eelarve </w:t>
        </w:r>
      </w:ins>
      <w:del w:id="11" w:author="Eerika Purgel" w:date="2025-10-20T12:22:00Z" w16du:dateUtc="2025-10-20T09:22:00Z">
        <w:r w:rsidR="00774E56" w:rsidDel="00E7035A">
          <w:delText xml:space="preserve">Kinnitan toetuse andmise Ida-Virumaa jäätmekäitluse piirkondlikuks arendamiseks  2024–2025  tervikeelarve </w:delText>
        </w:r>
      </w:del>
      <w:r w:rsidR="00774E56">
        <w:t xml:space="preserve">(lisa 2). </w:t>
      </w:r>
    </w:p>
    <w:p w14:paraId="6272F372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6EF24C48" w14:textId="5E7D023C" w:rsidR="00C24C2E" w:rsidRDefault="00774E56">
      <w:pPr>
        <w:numPr>
          <w:ilvl w:val="0"/>
          <w:numId w:val="1"/>
        </w:numPr>
        <w:ind w:right="0" w:hanging="566"/>
      </w:pPr>
      <w:r>
        <w:t xml:space="preserve">Määran </w:t>
      </w:r>
      <w:ins w:id="12" w:author="Eerika Purgel" w:date="2025-10-29T15:34:00Z" w16du:dateUtc="2025-10-29T13:34:00Z">
        <w:r w:rsidR="00F8779A">
          <w:t>s</w:t>
        </w:r>
      </w:ins>
      <w:del w:id="13" w:author="Eerika Purgel" w:date="2025-10-29T15:34:00Z" w16du:dateUtc="2025-10-29T13:34:00Z">
        <w:r w:rsidDel="00F8779A">
          <w:delText>S</w:delText>
        </w:r>
      </w:del>
      <w:r>
        <w:t>ihtasutuse Keskkonnainvesteeringute Keskus</w:t>
      </w:r>
      <w:ins w:id="14" w:author="Eerika Purgel" w:date="2025-10-20T12:42:00Z" w16du:dateUtc="2025-10-20T09:42:00Z">
        <w:r w:rsidR="001C31B8">
          <w:t xml:space="preserve">e </w:t>
        </w:r>
      </w:ins>
      <w:ins w:id="15" w:author="Eerika Purgel" w:date="2025-10-20T14:41:00Z" w16du:dateUtc="2025-10-20T11:41:00Z">
        <w:r w:rsidR="001F4ED1">
          <w:t>arengu- ja k</w:t>
        </w:r>
      </w:ins>
      <w:ins w:id="16" w:author="Eerika Purgel" w:date="2025-10-20T14:42:00Z" w16du:dateUtc="2025-10-20T11:42:00Z">
        <w:r w:rsidR="001F4ED1">
          <w:t>oostöö</w:t>
        </w:r>
      </w:ins>
      <w:ins w:id="17" w:author="Eerika Purgel" w:date="2025-10-29T13:51:00Z" w16du:dateUtc="2025-10-29T11:51:00Z">
        <w:r w:rsidR="0007684B">
          <w:t>koja</w:t>
        </w:r>
      </w:ins>
      <w:r>
        <w:t xml:space="preserve"> täitma toetatavate tegevuste elluviija ülesandeid.</w:t>
      </w:r>
      <w:r>
        <w:rPr>
          <w:rFonts w:ascii="Segoe UI" w:eastAsia="Segoe UI" w:hAnsi="Segoe UI" w:cs="Segoe UI"/>
          <w:sz w:val="18"/>
        </w:rPr>
        <w:t xml:space="preserve">  </w:t>
      </w:r>
    </w:p>
    <w:p w14:paraId="60654743" w14:textId="77777777" w:rsidR="00C24C2E" w:rsidRDefault="00774E56">
      <w:pPr>
        <w:spacing w:after="0" w:line="259" w:lineRule="auto"/>
        <w:ind w:left="754" w:right="0" w:firstLine="0"/>
        <w:jc w:val="left"/>
      </w:pPr>
      <w:r>
        <w:t xml:space="preserve"> </w:t>
      </w:r>
    </w:p>
    <w:p w14:paraId="286BBEC4" w14:textId="77777777" w:rsidR="00C24C2E" w:rsidRDefault="00774E56">
      <w:pPr>
        <w:spacing w:after="13" w:line="249" w:lineRule="auto"/>
        <w:ind w:left="29" w:right="0" w:hanging="10"/>
      </w:pPr>
      <w:r>
        <w:t xml:space="preserve">Käskkirja saab vaidlustada 30 päeva jooksul arvates selle teatavakstegemisest, esitades vaide Kliimaministeeriumile haldusmenetluse seaduses sätestatud korras, arvestades 2021–2027 Euroopa Liidu ühtekuuluvus- ja siseturvalisuspoliitika fondide rakendamise seaduse § 31. </w:t>
      </w:r>
    </w:p>
    <w:p w14:paraId="48822E7C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453E1740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7A0EC1AC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2328D201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700D4734" w14:textId="77777777" w:rsidR="00C24C2E" w:rsidRDefault="00774E56">
      <w:pPr>
        <w:spacing w:after="13" w:line="249" w:lineRule="auto"/>
        <w:ind w:left="29" w:right="0" w:hanging="10"/>
      </w:pPr>
      <w:r>
        <w:t xml:space="preserve">(allkirjastatud digitaalselt) </w:t>
      </w:r>
    </w:p>
    <w:p w14:paraId="487183BC" w14:textId="7FE249B8" w:rsidR="00C24C2E" w:rsidDel="005071C0" w:rsidRDefault="00774E56">
      <w:pPr>
        <w:spacing w:after="13" w:line="249" w:lineRule="auto"/>
        <w:ind w:left="29" w:right="0" w:hanging="10"/>
        <w:rPr>
          <w:del w:id="18" w:author="Mihkel Krusberg" w:date="2025-11-11T10:33:00Z" w16du:dateUtc="2025-11-11T08:33:00Z"/>
        </w:rPr>
      </w:pPr>
      <w:del w:id="19" w:author="Mihkel Krusberg" w:date="2025-11-11T10:33:00Z" w16du:dateUtc="2025-11-11T08:33:00Z">
        <w:r w:rsidDel="005071C0">
          <w:delText xml:space="preserve">Kristen Michal </w:delText>
        </w:r>
      </w:del>
    </w:p>
    <w:p w14:paraId="154A867C" w14:textId="77777777" w:rsidR="005071C0" w:rsidRDefault="005071C0">
      <w:pPr>
        <w:spacing w:after="13" w:line="249" w:lineRule="auto"/>
        <w:ind w:left="29" w:right="0" w:hanging="10"/>
        <w:rPr>
          <w:ins w:id="20" w:author="Mihkel Krusberg" w:date="2025-11-11T10:33:00Z" w16du:dateUtc="2025-11-11T08:33:00Z"/>
        </w:rPr>
      </w:pPr>
      <w:ins w:id="21" w:author="Mihkel Krusberg" w:date="2025-11-11T10:33:00Z" w16du:dateUtc="2025-11-11T08:33:00Z">
        <w:r>
          <w:t>Kuldar Leis</w:t>
        </w:r>
      </w:ins>
    </w:p>
    <w:p w14:paraId="45D7A83A" w14:textId="284DC129" w:rsidR="00C24C2E" w:rsidRDefault="00774E56">
      <w:pPr>
        <w:spacing w:after="13" w:line="249" w:lineRule="auto"/>
        <w:ind w:left="29" w:right="0" w:hanging="10"/>
      </w:pPr>
      <w:del w:id="22" w:author="Mihkel Krusberg" w:date="2025-11-11T10:33:00Z" w16du:dateUtc="2025-11-11T08:33:00Z">
        <w:r w:rsidDel="005071C0">
          <w:delText>kliima</w:delText>
        </w:r>
      </w:del>
      <w:r>
        <w:t xml:space="preserve">minister </w:t>
      </w:r>
    </w:p>
    <w:p w14:paraId="7D5D863E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07F3FC2D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361E035E" w14:textId="77777777" w:rsidR="00C24C2E" w:rsidRDefault="00774E56">
      <w:pPr>
        <w:spacing w:after="0" w:line="259" w:lineRule="auto"/>
        <w:ind w:left="34" w:right="0" w:firstLine="0"/>
        <w:jc w:val="left"/>
      </w:pPr>
      <w:r>
        <w:lastRenderedPageBreak/>
        <w:t xml:space="preserve"> </w:t>
      </w:r>
    </w:p>
    <w:p w14:paraId="38740FC1" w14:textId="77777777" w:rsidR="00C24C2E" w:rsidRDefault="00774E56">
      <w:pPr>
        <w:spacing w:after="13" w:line="249" w:lineRule="auto"/>
        <w:ind w:left="29" w:right="0" w:hanging="10"/>
      </w:pPr>
      <w:r>
        <w:t xml:space="preserve">Saata: SA Keskkonnainvesteeringute Keskus, Riigi Tugiteenuste Keskus, Rahandusministeerium </w:t>
      </w:r>
    </w:p>
    <w:p w14:paraId="578D3A73" w14:textId="77777777" w:rsidR="00C24C2E" w:rsidRDefault="00774E56">
      <w:pPr>
        <w:spacing w:after="0" w:line="259" w:lineRule="auto"/>
        <w:ind w:left="3070" w:right="0" w:firstLine="0"/>
        <w:jc w:val="center"/>
      </w:pPr>
      <w:r>
        <w:rPr>
          <w:sz w:val="20"/>
        </w:rPr>
        <w:t xml:space="preserve">KINNITATUD </w:t>
      </w:r>
    </w:p>
    <w:p w14:paraId="600837B9" w14:textId="77777777" w:rsidR="00C24C2E" w:rsidRDefault="00774E56">
      <w:pPr>
        <w:spacing w:after="0" w:line="259" w:lineRule="auto"/>
        <w:ind w:left="1878" w:right="0" w:firstLine="0"/>
        <w:jc w:val="center"/>
      </w:pPr>
      <w:r>
        <w:rPr>
          <w:sz w:val="20"/>
        </w:rPr>
        <w:t xml:space="preserve"> </w:t>
      </w:r>
    </w:p>
    <w:p w14:paraId="364EAE44" w14:textId="77777777" w:rsidR="00C24C2E" w:rsidRDefault="00774E56">
      <w:pPr>
        <w:spacing w:after="30" w:line="265" w:lineRule="auto"/>
        <w:ind w:left="10" w:right="764" w:hanging="10"/>
        <w:jc w:val="right"/>
      </w:pPr>
      <w:r>
        <w:rPr>
          <w:sz w:val="20"/>
        </w:rPr>
        <w:t xml:space="preserve">25.06.2024 käskkirjaga nr 1-2/24/264 </w:t>
      </w:r>
    </w:p>
    <w:p w14:paraId="03803C6D" w14:textId="77777777" w:rsidR="00C24C2E" w:rsidRDefault="00774E56">
      <w:pPr>
        <w:spacing w:after="510" w:line="259" w:lineRule="auto"/>
        <w:ind w:left="34" w:right="0" w:firstLine="0"/>
        <w:jc w:val="left"/>
      </w:pPr>
      <w:r>
        <w:t xml:space="preserve"> </w:t>
      </w:r>
      <w:r>
        <w:tab/>
      </w:r>
      <w:r>
        <w:rPr>
          <w:sz w:val="20"/>
        </w:rPr>
        <w:t xml:space="preserve"> </w:t>
      </w:r>
    </w:p>
    <w:p w14:paraId="699ACD47" w14:textId="77777777" w:rsidR="00C24C2E" w:rsidRDefault="00774E56">
      <w:pPr>
        <w:spacing w:after="13" w:line="249" w:lineRule="auto"/>
        <w:ind w:left="29" w:right="0" w:hanging="10"/>
      </w:pPr>
      <w:r>
        <w:t xml:space="preserve">Lisa 1: Toetuse andmise tingimuste kehtestamine ning </w:t>
      </w:r>
    </w:p>
    <w:p w14:paraId="72C21905" w14:textId="77777777" w:rsidR="00C24C2E" w:rsidRDefault="00774E56">
      <w:pPr>
        <w:spacing w:after="470" w:line="249" w:lineRule="auto"/>
        <w:ind w:left="29" w:right="3134" w:hanging="10"/>
      </w:pPr>
      <w:r>
        <w:t xml:space="preserve">2024-2025 tegevuskava ja eelarve kinnitamine IdaVirumaa jäätmekäitluse piirkondlikuks arendamiseks </w:t>
      </w:r>
    </w:p>
    <w:p w14:paraId="1B46DB2A" w14:textId="77777777" w:rsidR="00C24C2E" w:rsidRDefault="00774E56">
      <w:pPr>
        <w:spacing w:after="289" w:line="259" w:lineRule="auto"/>
        <w:ind w:left="88" w:right="0" w:firstLine="0"/>
        <w:jc w:val="center"/>
      </w:pPr>
      <w:r>
        <w:rPr>
          <w:b/>
        </w:rPr>
        <w:t xml:space="preserve"> </w:t>
      </w:r>
    </w:p>
    <w:p w14:paraId="0852A7F6" w14:textId="77777777" w:rsidR="00C24C2E" w:rsidRDefault="00774E56">
      <w:pPr>
        <w:pStyle w:val="Pealkiri1"/>
        <w:tabs>
          <w:tab w:val="center" w:pos="1425"/>
        </w:tabs>
        <w:ind w:left="0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Reguleerimisala </w:t>
      </w:r>
    </w:p>
    <w:p w14:paraId="09BA5722" w14:textId="77777777" w:rsidR="00E7035A" w:rsidRDefault="00774E56" w:rsidP="00E7035A">
      <w:pPr>
        <w:ind w:left="765"/>
        <w:rPr>
          <w:ins w:id="23" w:author="Eerika Purgel" w:date="2025-10-20T12:23:00Z" w16du:dateUtc="2025-10-20T09:23:00Z"/>
        </w:rPr>
      </w:pPr>
      <w:bookmarkStart w:id="24" w:name="_Hlk211864036"/>
      <w:r>
        <w:t>1.1.</w:t>
      </w:r>
      <w:r>
        <w:rPr>
          <w:rFonts w:ascii="Arial" w:eastAsia="Arial" w:hAnsi="Arial" w:cs="Arial"/>
        </w:rPr>
        <w:t xml:space="preserve"> </w:t>
      </w:r>
    </w:p>
    <w:p w14:paraId="0838ACE3" w14:textId="77777777" w:rsidR="00E7035A" w:rsidRDefault="00E7035A" w:rsidP="00E7035A">
      <w:pPr>
        <w:ind w:left="765"/>
        <w:rPr>
          <w:ins w:id="25" w:author="Eerika Purgel" w:date="2025-10-20T12:23:00Z" w16du:dateUtc="2025-10-20T09:23:00Z"/>
        </w:rPr>
      </w:pPr>
      <w:ins w:id="26" w:author="Eerika Purgel" w:date="2025-10-20T12:23:00Z" w16du:dateUtc="2025-10-20T09:23:00Z">
        <w:r>
          <w:t xml:space="preserve">Toetust antakse „Ühtekuuluvuspoliitika fondide rakenduskava 2021–2027 (edaspidi </w:t>
        </w:r>
        <w:r>
          <w:rPr>
            <w:i/>
          </w:rPr>
          <w:t>rakenduskava</w:t>
        </w:r>
        <w:r>
          <w:t>)</w:t>
        </w:r>
        <w:r>
          <w:rPr>
            <w:b/>
          </w:rPr>
          <w:t xml:space="preserve"> </w:t>
        </w:r>
        <w:r>
          <w:t>poliitikaeesmärgi nr 2 „Rohelisem Eesti“ erieesmärgi nr 6 „Ring- ja ressursitõhusale majandusele ülemineku edendamine“ raames ringmajanduse alas</w:t>
        </w:r>
        <w:r>
          <w:rPr>
            <w:b/>
          </w:rPr>
          <w:t xml:space="preserve">e </w:t>
        </w:r>
        <w:r>
          <w:t>teavituste ja koolituste läbiviimiseks ning lahenduste rakendamiseks.</w:t>
        </w:r>
      </w:ins>
    </w:p>
    <w:p w14:paraId="660249B4" w14:textId="014D336C" w:rsidR="00C24C2E" w:rsidDel="00E7035A" w:rsidRDefault="00774E56">
      <w:pPr>
        <w:ind w:left="595" w:right="0"/>
        <w:rPr>
          <w:del w:id="27" w:author="Eerika Purgel" w:date="2025-10-20T12:23:00Z" w16du:dateUtc="2025-10-20T09:23:00Z"/>
        </w:rPr>
      </w:pPr>
      <w:del w:id="28" w:author="Eerika Purgel" w:date="2025-10-20T12:23:00Z" w16du:dateUtc="2025-10-20T09:23:00Z">
        <w:r w:rsidDel="00E7035A">
          <w:delText xml:space="preserve">Toetust antakse „Ühtekuuluvuspoliitika fondide rakenduskava 2021–2027 (edaspidi rakenduskava) poliitikaeesmärgi nr 6 „Õiglane üleminek“ alusel Ida-Viru maakonna piirkondliku jäätmekäitlusalase vajaduse ja potentsiaali analüüsimiseks. </w:delText>
        </w:r>
      </w:del>
    </w:p>
    <w:p w14:paraId="00D26738" w14:textId="468D4482" w:rsidR="00C24C2E" w:rsidRDefault="00774E56">
      <w:pPr>
        <w:ind w:left="595" w:right="0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Toetust eraldatakse Eesti riigi 2023.-2026. aasta eelarvestrateegia programmi „Keskkonnakaitse ja -kasutus“ meetme „Ringmajanduse korraldamine“ tegevuse </w:t>
      </w:r>
      <w:ins w:id="29" w:author="Eerika Purgel" w:date="2025-10-20T12:24:00Z" w16du:dateUtc="2025-10-20T09:24:00Z">
        <w:r w:rsidR="00E7035A">
          <w:t xml:space="preserve">„Ressursitõhususe ja ökoinnovatsiooni edendamine“ </w:t>
        </w:r>
      </w:ins>
      <w:del w:id="30" w:author="Eerika Purgel" w:date="2025-10-20T12:24:00Z" w16du:dateUtc="2025-10-20T09:24:00Z">
        <w:r w:rsidDel="00E7035A">
          <w:delText xml:space="preserve">„Jäätmemajanduse korraldamine“ </w:delText>
        </w:r>
      </w:del>
      <w:r>
        <w:t xml:space="preserve">tulemuste saavutamiseks. </w:t>
      </w:r>
    </w:p>
    <w:p w14:paraId="145F11E6" w14:textId="56C93D8F" w:rsidR="00E7035A" w:rsidRDefault="00774E56" w:rsidP="00E7035A">
      <w:pPr>
        <w:ind w:left="765" w:right="166"/>
        <w:rPr>
          <w:ins w:id="31" w:author="Eerika Purgel" w:date="2025-10-20T12:24:00Z" w16du:dateUtc="2025-10-20T09:24:00Z"/>
        </w:rPr>
      </w:pPr>
      <w:r>
        <w:t>1.3.</w:t>
      </w:r>
      <w:r>
        <w:rPr>
          <w:rFonts w:ascii="Arial" w:eastAsia="Arial" w:hAnsi="Arial" w:cs="Arial"/>
        </w:rPr>
        <w:t xml:space="preserve"> </w:t>
      </w:r>
      <w:ins w:id="32" w:author="Eerika Purgel" w:date="2025-10-20T12:24:00Z" w16du:dateUtc="2025-10-20T09:24:00Z">
        <w:r w:rsidR="00E7035A">
          <w:t>Toetus kajastatakse perioodi 2021–2027 Euroopa Liidu ühtekuuluvus- ja siseturvalisuspoliitika fondide meetme nimekirjas meetmes „Ringmajanduse korraldamine”, number 21.2.4.1, sekkumine „Ringmajanduspõhiste tootmis- ja tarbimismudelite kasutuselevõtu, sh tööstussümbioosi ja toorme hankimisega seotud kahjude vähendamise toetamine ning vastavate erialaekspertide koolitus”. Sekkumise number on 21.2.4.11.</w:t>
        </w:r>
      </w:ins>
    </w:p>
    <w:p w14:paraId="22CE873E" w14:textId="1E3E71E2" w:rsidR="00C24C2E" w:rsidDel="00E7035A" w:rsidRDefault="00774E56" w:rsidP="00E7035A">
      <w:pPr>
        <w:spacing w:after="31"/>
        <w:ind w:left="595" w:right="0"/>
        <w:rPr>
          <w:del w:id="33" w:author="Eerika Purgel" w:date="2025-10-20T12:24:00Z" w16du:dateUtc="2025-10-20T09:24:00Z"/>
        </w:rPr>
      </w:pPr>
      <w:del w:id="34" w:author="Eerika Purgel" w:date="2025-10-20T12:24:00Z" w16du:dateUtc="2025-10-20T09:24:00Z">
        <w:r w:rsidDel="00E7035A">
          <w:delText xml:space="preserve">Toetus kajastatakse perioodi 2021–2027 Euroopa </w:delText>
        </w:r>
        <w:bookmarkEnd w:id="24"/>
        <w:r w:rsidDel="00E7035A">
          <w:delText xml:space="preserve">Liidu ühtekuuluvus- ja siseturvalisuspoliitika fondide Vabariigi Valitsuse kinnitatud meetmete nimekirja meetmes „Ringmajanduse korraldamine“ number 21.6.1.8. Tegemist on 2. tegevussuuna: "Keskkond ja sotsiaalne kaasatus": sekkumise "Kaevandamisega ja põlevkivi töötlemisega seotud keskkonnaprobleemide lahendamine ja jäätmekäitluse piirkondlik arendamine " tegevusega “Jäätmekäitluse piirkondlik arendamine”. </w:delText>
        </w:r>
      </w:del>
    </w:p>
    <w:p w14:paraId="68271C54" w14:textId="77777777" w:rsidR="00C24C2E" w:rsidRDefault="00774E56" w:rsidP="00E7035A">
      <w:pPr>
        <w:ind w:left="595" w:right="0"/>
      </w:pPr>
      <w:r>
        <w:t>1.4.</w:t>
      </w:r>
      <w:r>
        <w:rPr>
          <w:rFonts w:ascii="Arial" w:eastAsia="Arial" w:hAnsi="Arial" w:cs="Arial"/>
        </w:rPr>
        <w:t xml:space="preserve"> </w:t>
      </w:r>
      <w:r>
        <w:t xml:space="preserve">Toetatavate tegevuste valikul lähtutakse ühtekuuluvuspoliitika rakenduskava seirekomisjonis kinnitatud läbivatest valikukriteeriumidest ja -metoodikast. Toetatavate tegevuste valimiseks kasutatavad valikukriteeriumid ja metoodikad vastavad Vabariigi Valitsuse 12. mai 2022. a määruse nr 55 „Perioodi 2021–2027 Euroopa Liidu ühtekuuluvus- ja siseturvalisuspoliitika fondide rakenduskavade vahendite andmise ja kasutamise üldised tingimused“ (edaspidi ühendmäärus) §-le 7. </w:t>
      </w:r>
    </w:p>
    <w:p w14:paraId="3F76C0CF" w14:textId="77777777" w:rsidR="00C24C2E" w:rsidRDefault="00774E56">
      <w:pPr>
        <w:spacing w:after="47" w:line="259" w:lineRule="auto"/>
        <w:ind w:left="34" w:right="0" w:firstLine="0"/>
        <w:jc w:val="left"/>
      </w:pPr>
      <w:r>
        <w:rPr>
          <w:b/>
        </w:rPr>
        <w:t xml:space="preserve"> </w:t>
      </w:r>
    </w:p>
    <w:p w14:paraId="49CF91C7" w14:textId="77777777" w:rsidR="00C24C2E" w:rsidRDefault="00774E56">
      <w:pPr>
        <w:pStyle w:val="Pealkiri1"/>
        <w:tabs>
          <w:tab w:val="center" w:pos="1919"/>
        </w:tabs>
        <w:ind w:left="0" w:firstLine="0"/>
      </w:pP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Toetuse andmise eesmärk </w:t>
      </w:r>
    </w:p>
    <w:p w14:paraId="3B184B32" w14:textId="0F850854" w:rsidR="00C24C2E" w:rsidRDefault="00774E56">
      <w:pPr>
        <w:ind w:left="595" w:right="0"/>
      </w:pPr>
      <w:bookmarkStart w:id="35" w:name="_Hlk211864108"/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Toetuse andmise eesmärk on </w:t>
      </w:r>
      <w:bookmarkStart w:id="36" w:name="_Hlk168942617"/>
      <w:ins w:id="37" w:author="Eerika Purgel" w:date="2025-10-20T12:24:00Z" w16du:dateUtc="2025-10-20T09:24:00Z">
        <w:r w:rsidR="00E7035A">
          <w:t>tõsta ringmajanduse alaseid teadmisi</w:t>
        </w:r>
      </w:ins>
      <w:bookmarkEnd w:id="36"/>
      <w:ins w:id="38" w:author="Eerika Purgel" w:date="2025-10-20T12:25:00Z" w16du:dateUtc="2025-10-20T09:25:00Z">
        <w:r w:rsidR="00E7035A">
          <w:t xml:space="preserve"> (</w:t>
        </w:r>
      </w:ins>
      <w:r>
        <w:t>Ida-Virumaa jäätmekäitluse piirkondliku arenguvajaduse ja potentsiaali väljaselgitamine ning arendamiseks vajalike analüüside teostamine</w:t>
      </w:r>
      <w:ins w:id="39" w:author="Eerika Purgel" w:date="2025-10-20T12:25:00Z" w16du:dateUtc="2025-10-20T09:25:00Z">
        <w:r w:rsidR="00E7035A">
          <w:t>)</w:t>
        </w:r>
      </w:ins>
      <w:r>
        <w:t xml:space="preserve">. </w:t>
      </w:r>
    </w:p>
    <w:bookmarkEnd w:id="35"/>
    <w:p w14:paraId="2E099714" w14:textId="77777777" w:rsidR="00C24C2E" w:rsidRDefault="00774E56">
      <w:pPr>
        <w:ind w:left="595" w:right="0"/>
      </w:pPr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Toetatavad tegevused arvestavad Euroopa Parlamendi ja nõukogu määruse (EL) nr 2021/1060, millega kehtestatakse ühissätted Euroopa Regionaalarengu Fondi, Euroopa Sotsiaalfond+, </w:t>
      </w:r>
      <w:r>
        <w:lastRenderedPageBreak/>
        <w:t xml:space="preserve">Ühtekuuluvusfondi, Õiglase Ülemineku Fondi ja Euroopa Merendus-, Kalandus- ja Vesiviljelusfondi kohta ning nende ja Varjupaiga-, Rände- ja </w:t>
      </w:r>
    </w:p>
    <w:p w14:paraId="40F5B2E8" w14:textId="77777777" w:rsidR="00C24C2E" w:rsidRDefault="00774E56">
      <w:pPr>
        <w:ind w:left="600" w:right="0" w:firstLine="0"/>
      </w:pPr>
      <w:r>
        <w:t xml:space="preserve">Integratsioonifondi, Sisejulgeolekufondi ning piirihalduse ja viisapoliitika rahastu suhtes kohaldatavad finantsreeglid (ELT L 231, 30.06.2021, lk 159–706) artiklis 9 nimetatud horisontaalseid põhimõtteid ja panustavad Riigikogu 12. mai 2021. a otsusega heaks kiidetud riigi pikaajalise arengustrateegia „Eesti 2035“ (edaspidi Eesti 2035) aluspõhimõtete hoidmisesse ning sihi „Eesti majandus on tugev, uuendusmeelne ja vastutustundlik” saavutamisse. </w:t>
      </w:r>
    </w:p>
    <w:p w14:paraId="2CDD438D" w14:textId="77777777" w:rsidR="00C24C2E" w:rsidRDefault="00774E56">
      <w:pPr>
        <w:spacing w:after="64"/>
        <w:ind w:left="595" w:right="0"/>
      </w:pPr>
      <w:r>
        <w:t>2.3.</w:t>
      </w:r>
      <w:r>
        <w:rPr>
          <w:rFonts w:ascii="Arial" w:eastAsia="Arial" w:hAnsi="Arial" w:cs="Arial"/>
        </w:rPr>
        <w:t xml:space="preserve"> </w:t>
      </w:r>
      <w:r>
        <w:t xml:space="preserve">Eesti 2035 aluspõhimõtete hoidmist ja sihtide saavutamisele kaasa aitamist tasakaalustatud regionaalse arengu ning keskkonna- ja kliimaeesmärke toetaval moel hinnatakse toetuse andmisel järgmiste näitajate kaudu: “Väljaspool Harjumaad loodud SKP elaniku kohta ELi võrdluses,, „Ligipääsetavuse näitaja“, “Soolise võrdõiguslikkuse indeks” ja „Ringleva materjali määr“. </w:t>
      </w:r>
    </w:p>
    <w:p w14:paraId="3F7546D3" w14:textId="77777777" w:rsidR="00C24C2E" w:rsidRDefault="00774E56">
      <w:pPr>
        <w:pStyle w:val="Pealkiri1"/>
        <w:tabs>
          <w:tab w:val="center" w:pos="2296"/>
        </w:tabs>
        <w:ind w:left="0" w:firstLine="0"/>
      </w:pP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Toetatavad tegevused ja näitajad </w:t>
      </w:r>
    </w:p>
    <w:p w14:paraId="112AD4E3" w14:textId="77777777" w:rsidR="00C24C2E" w:rsidRDefault="00774E56">
      <w:pPr>
        <w:ind w:left="600" w:right="0" w:firstLine="0"/>
      </w:pPr>
      <w:r>
        <w:t xml:space="preserve">Sekkumise raames toetatakse järgmisi tegevusi: </w:t>
      </w:r>
    </w:p>
    <w:p w14:paraId="3335BFD7" w14:textId="77777777" w:rsidR="00C24C2E" w:rsidRDefault="00774E56">
      <w:pPr>
        <w:ind w:left="19" w:right="0" w:firstLine="0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Uuringu läbiviimine ja aruande koostamine, mis hõlmab endas vähemalt: </w:t>
      </w:r>
    </w:p>
    <w:p w14:paraId="300D5780" w14:textId="77777777" w:rsidR="00C24C2E" w:rsidRDefault="00774E56">
      <w:pPr>
        <w:ind w:left="595" w:right="0"/>
      </w:pPr>
      <w:r>
        <w:t>3.1.1.</w:t>
      </w:r>
      <w:r>
        <w:rPr>
          <w:rFonts w:ascii="Arial" w:eastAsia="Arial" w:hAnsi="Arial" w:cs="Arial"/>
        </w:rPr>
        <w:t xml:space="preserve"> </w:t>
      </w:r>
      <w:r>
        <w:t xml:space="preserve">Ida-Viru maakonna jäätmekäitlusalase võimekuse, puudujääkide ja potentsiaali analüüsi, mille käigus selgitatakse välja, milliste jäätmeliikide osas on maakonnas käitlusvõimekus puudulik; </w:t>
      </w:r>
    </w:p>
    <w:p w14:paraId="0AE28C6A" w14:textId="77777777" w:rsidR="00C24C2E" w:rsidRDefault="00774E56">
      <w:pPr>
        <w:ind w:left="19" w:right="0" w:firstLine="0"/>
      </w:pPr>
      <w:r>
        <w:t>3.1.2.</w:t>
      </w:r>
      <w:r>
        <w:rPr>
          <w:rFonts w:ascii="Arial" w:eastAsia="Arial" w:hAnsi="Arial" w:cs="Arial"/>
        </w:rPr>
        <w:t xml:space="preserve"> </w:t>
      </w:r>
      <w:r>
        <w:t xml:space="preserve">analüüsi jäätmeliikide kohta, mille käitlemine oleks majanduslikult jätkusuutlik;  </w:t>
      </w:r>
    </w:p>
    <w:p w14:paraId="303179DA" w14:textId="77777777" w:rsidR="00C24C2E" w:rsidRDefault="00774E56">
      <w:pPr>
        <w:ind w:left="595" w:right="0"/>
      </w:pPr>
      <w:r>
        <w:t>3.1.3.</w:t>
      </w:r>
      <w:r>
        <w:rPr>
          <w:rFonts w:ascii="Arial" w:eastAsia="Arial" w:hAnsi="Arial" w:cs="Arial"/>
        </w:rPr>
        <w:t xml:space="preserve"> </w:t>
      </w:r>
      <w:r>
        <w:t xml:space="preserve">analüüsi, milline jäätmekäitlus- või ringmajanduskeskus (edaspidi ka </w:t>
      </w:r>
      <w:r>
        <w:rPr>
          <w:i/>
        </w:rPr>
        <w:t>keskus</w:t>
      </w:r>
      <w:r>
        <w:t xml:space="preserve">) või asutus looks Ida-Virumaal enim uusi töökohti, oleks kohalikele ligipääsetav ning kooskõlas “ei kahjusta oluliselt” põhimõttega;  </w:t>
      </w:r>
    </w:p>
    <w:p w14:paraId="751C74A3" w14:textId="77777777" w:rsidR="00C24C2E" w:rsidRDefault="00774E56">
      <w:pPr>
        <w:ind w:left="595" w:right="0"/>
      </w:pPr>
      <w:r>
        <w:t>3.1.4.</w:t>
      </w:r>
      <w:r>
        <w:rPr>
          <w:rFonts w:ascii="Arial" w:eastAsia="Arial" w:hAnsi="Arial" w:cs="Arial"/>
        </w:rPr>
        <w:t xml:space="preserve"> </w:t>
      </w:r>
      <w:r>
        <w:t xml:space="preserve">analüüsi, milline keskus panustaks riikliku ringmajanduse edendamisse ja kliimaneutraalsuse ning jäätmekäitlusele seatud sihtarvude saavutamisse luues ühtlasi sünergiat erinevate  jäätmeliikide ja -voogude ning piirkonnas tekkivate kõrvalsaaduste jms vaatest; </w:t>
      </w:r>
    </w:p>
    <w:p w14:paraId="5FB38640" w14:textId="77777777" w:rsidR="00C24C2E" w:rsidRDefault="00774E56">
      <w:pPr>
        <w:ind w:left="595" w:right="0"/>
      </w:pPr>
      <w:r>
        <w:t>3.1.5.</w:t>
      </w:r>
      <w:r>
        <w:rPr>
          <w:rFonts w:ascii="Arial" w:eastAsia="Arial" w:hAnsi="Arial" w:cs="Arial"/>
        </w:rPr>
        <w:t xml:space="preserve"> </w:t>
      </w:r>
      <w:r>
        <w:t xml:space="preserve">analüüsi käesoleva käskkirja eesmärkidesse panustava ja maakonna jäätmekäitlusalaste vajaduste ja võimekuse toetamiseks vajaliku keskuse rajamiseks sobiva asukoha valimiseks, võttes arvesse ligipääsetavust, tööjõu kättesaadavust, kehtivaid üld- ja detailplaneeringuid ja maakondlikke strateegiadokumente; </w:t>
      </w:r>
    </w:p>
    <w:p w14:paraId="05323AF7" w14:textId="77777777" w:rsidR="00C24C2E" w:rsidRDefault="00774E56">
      <w:pPr>
        <w:ind w:left="595" w:right="0"/>
      </w:pPr>
      <w:r>
        <w:t>3.1.6.</w:t>
      </w:r>
      <w:r>
        <w:rPr>
          <w:rFonts w:ascii="Arial" w:eastAsia="Arial" w:hAnsi="Arial" w:cs="Arial"/>
        </w:rPr>
        <w:t xml:space="preserve"> </w:t>
      </w:r>
      <w:r>
        <w:t xml:space="preserve">vähemalt kahe punktis 3.1.5. kirjeldatud erineva asukohavaliku analüüs, sealhulgas nende asukohtade sobivus sotsiaalmajanduslikust ning keskkonna vaatest (koostatakse keskkonnamõjude eelhinnang); </w:t>
      </w:r>
    </w:p>
    <w:p w14:paraId="730CD6EA" w14:textId="77777777" w:rsidR="00C24C2E" w:rsidRDefault="00774E56">
      <w:pPr>
        <w:ind w:left="595" w:right="0"/>
      </w:pPr>
      <w:r>
        <w:t>3.1.7.</w:t>
      </w:r>
      <w:r>
        <w:rPr>
          <w:rFonts w:ascii="Arial" w:eastAsia="Arial" w:hAnsi="Arial" w:cs="Arial"/>
        </w:rPr>
        <w:t xml:space="preserve"> </w:t>
      </w:r>
      <w:r>
        <w:t xml:space="preserve">maakonnas tegutsevate ettevõtete valmisoleku analüüs punktis 3.1.6 nimetatud asukohtades keskuse käitamiseks; </w:t>
      </w:r>
    </w:p>
    <w:p w14:paraId="4E9DD042" w14:textId="77777777" w:rsidR="00C24C2E" w:rsidRDefault="00774E56">
      <w:pPr>
        <w:ind w:left="19" w:right="0" w:firstLine="0"/>
      </w:pPr>
      <w:r>
        <w:t>3.1.8.</w:t>
      </w:r>
      <w:r>
        <w:rPr>
          <w:rFonts w:ascii="Arial" w:eastAsia="Arial" w:hAnsi="Arial" w:cs="Arial"/>
        </w:rPr>
        <w:t xml:space="preserve"> </w:t>
      </w:r>
      <w:r>
        <w:t xml:space="preserve">loodava keskuse käitamise võimaluste analüüs riigiabi aspektist; </w:t>
      </w:r>
    </w:p>
    <w:p w14:paraId="174B5A8E" w14:textId="77777777" w:rsidR="00C24C2E" w:rsidRDefault="00774E56">
      <w:pPr>
        <w:ind w:left="19" w:right="0" w:firstLine="0"/>
      </w:pPr>
      <w:r>
        <w:t>3.1.9.</w:t>
      </w:r>
      <w:r>
        <w:rPr>
          <w:rFonts w:ascii="Arial" w:eastAsia="Arial" w:hAnsi="Arial" w:cs="Arial"/>
        </w:rPr>
        <w:t xml:space="preserve"> </w:t>
      </w:r>
      <w:r>
        <w:t xml:space="preserve">keskuses uut tüüpi tehnoloogiate kasutusvõimaluste ja tasuvuse analüüsi. </w:t>
      </w:r>
    </w:p>
    <w:p w14:paraId="40DDC69D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17194463" w14:textId="77777777" w:rsidR="00C24C2E" w:rsidRDefault="00774E56">
      <w:pPr>
        <w:ind w:left="595" w:right="0"/>
      </w:pPr>
      <w:r>
        <w:t>3.2.</w:t>
      </w:r>
      <w:r>
        <w:rPr>
          <w:rFonts w:ascii="Arial" w:eastAsia="Arial" w:hAnsi="Arial" w:cs="Arial"/>
        </w:rPr>
        <w:t xml:space="preserve"> </w:t>
      </w:r>
      <w:r>
        <w:t xml:space="preserve">Toetatakse tegevusi, mis ei tekita Euroopa Parlamendi ja nõukogu määruse (EL) 2020/852, millega kehtestatakse kestlike investeeringute hõlbustamise raamistik ja muudetakse määrust (EL) 2019/2088 (ELT L 198, 22.06.2020, lk 13–43), artiklis 17 nimetatud olulist kahju.   </w:t>
      </w:r>
    </w:p>
    <w:p w14:paraId="2094DBE8" w14:textId="179FFC74" w:rsidR="006E68F1" w:rsidRPr="00CC3E21" w:rsidRDefault="00774E56" w:rsidP="006E68F1">
      <w:pPr>
        <w:numPr>
          <w:ilvl w:val="0"/>
          <w:numId w:val="3"/>
        </w:numPr>
        <w:spacing w:after="188" w:line="216" w:lineRule="auto"/>
        <w:ind w:right="80" w:hanging="10"/>
        <w:jc w:val="left"/>
        <w:rPr>
          <w:ins w:id="40" w:author="Eerika Purgel" w:date="2025-11-11T09:04:00Z" w16du:dateUtc="2025-11-11T07:04:00Z"/>
          <w:szCs w:val="20"/>
        </w:rPr>
      </w:pPr>
      <w:del w:id="41" w:author="Eerika Purgel" w:date="2025-10-20T12:27:00Z" w16du:dateUtc="2025-10-20T09:27:00Z">
        <w:r w:rsidDel="00E7035A">
          <w:delText>3.3.</w:delText>
        </w:r>
        <w:r w:rsidDel="00E7035A">
          <w:rPr>
            <w:rFonts w:ascii="Arial" w:eastAsia="Arial" w:hAnsi="Arial" w:cs="Arial"/>
          </w:rPr>
          <w:delText xml:space="preserve"> </w:delText>
        </w:r>
        <w:r w:rsidDel="00E7035A">
          <w:delText xml:space="preserve">Õiglase Ülemineku Fondist ei toetata Euroopa Parlamendi ja nõukogu määruse (EL) nr 2021/1056, millega luuakse Õiglase Ülemineku Fond (ELT L 231/1, 30.06.2021, lk 1– 20) artiklis 9 sätestatud investeeringuid.  </w:delText>
        </w:r>
      </w:del>
      <w:ins w:id="42" w:author="Eerika Purgel" w:date="2025-11-11T09:03:00Z" w16du:dateUtc="2025-11-11T07:03:00Z">
        <w:r w:rsidR="006E68F1">
          <w:rPr>
            <w:rFonts w:eastAsiaTheme="minorEastAsia"/>
            <w:noProof/>
          </w:rPr>
          <w:t>3.3.</w:t>
        </w:r>
      </w:ins>
      <w:ins w:id="43" w:author="Eerika Purgel" w:date="2025-11-11T09:04:00Z" w16du:dateUtc="2025-11-11T07:04:00Z">
        <w:r w:rsidR="006E68F1" w:rsidRPr="006E68F1">
          <w:rPr>
            <w:szCs w:val="20"/>
          </w:rPr>
          <w:t xml:space="preserve"> </w:t>
        </w:r>
        <w:r w:rsidR="006E68F1" w:rsidRPr="00CC3E21">
          <w:rPr>
            <w:szCs w:val="20"/>
          </w:rPr>
          <w:t xml:space="preserve">Käesoleva </w:t>
        </w:r>
        <w:r w:rsidR="006E68F1">
          <w:rPr>
            <w:szCs w:val="20"/>
          </w:rPr>
          <w:t>käskkirja</w:t>
        </w:r>
        <w:r w:rsidR="006E68F1" w:rsidRPr="00CC3E21">
          <w:rPr>
            <w:szCs w:val="20"/>
          </w:rPr>
          <w:t xml:space="preserve"> alusel ei toetata Euroopa Parlamendi ja nõukogu määruse (EL) 2021/1058 artiklis 7 nimetatud tegevusi.</w:t>
        </w:r>
      </w:ins>
    </w:p>
    <w:p w14:paraId="3F614B27" w14:textId="1FABBDDA" w:rsidR="00C24C2E" w:rsidDel="00E7035A" w:rsidRDefault="00C24C2E">
      <w:pPr>
        <w:ind w:left="595" w:right="0"/>
        <w:rPr>
          <w:del w:id="44" w:author="Eerika Purgel" w:date="2025-10-20T12:27:00Z" w16du:dateUtc="2025-10-20T09:27:00Z"/>
        </w:rPr>
      </w:pPr>
    </w:p>
    <w:p w14:paraId="128CF20F" w14:textId="77777777" w:rsidR="00C24C2E" w:rsidRDefault="00774E56">
      <w:pPr>
        <w:ind w:left="19" w:right="0" w:firstLine="0"/>
      </w:pPr>
      <w:bookmarkStart w:id="45" w:name="_Hlk211864183"/>
      <w:r>
        <w:t>3.4.</w:t>
      </w:r>
      <w:r>
        <w:rPr>
          <w:rFonts w:ascii="Arial" w:eastAsia="Arial" w:hAnsi="Arial" w:cs="Arial"/>
        </w:rPr>
        <w:t xml:space="preserve"> </w:t>
      </w:r>
      <w:r>
        <w:t xml:space="preserve">Punktis 3 nimetatud tegevuste seireks ja hindamiseks kasutatavad näitajad: </w:t>
      </w:r>
    </w:p>
    <w:p w14:paraId="442EE997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56C40BEA" w14:textId="278D259D" w:rsidR="00C24C2E" w:rsidRPr="00D26BA8" w:rsidRDefault="00774E56">
      <w:pPr>
        <w:spacing w:after="0" w:line="259" w:lineRule="auto"/>
        <w:ind w:left="34" w:right="0" w:firstLine="0"/>
        <w:jc w:val="left"/>
        <w:rPr>
          <w:iCs/>
          <w:color w:val="auto"/>
        </w:rPr>
      </w:pPr>
      <w:r w:rsidRPr="00D26BA8">
        <w:rPr>
          <w:iCs/>
          <w:color w:val="auto"/>
        </w:rPr>
        <w:t>Tabel 1.  Punktis 3 nimetatud tegevuste seireks ja hindamiseks kasutatav</w:t>
      </w:r>
      <w:del w:id="46" w:author="Eerika Purgel" w:date="2025-10-20T12:31:00Z" w16du:dateUtc="2025-10-20T09:31:00Z">
        <w:r w:rsidRPr="00D26BA8" w:rsidDel="00C43C2C">
          <w:rPr>
            <w:iCs/>
            <w:color w:val="auto"/>
          </w:rPr>
          <w:delText>ad</w:delText>
        </w:r>
      </w:del>
      <w:r w:rsidRPr="00D26BA8">
        <w:rPr>
          <w:iCs/>
          <w:color w:val="auto"/>
        </w:rPr>
        <w:t xml:space="preserve"> </w:t>
      </w:r>
      <w:ins w:id="47" w:author="Eerika Purgel" w:date="2025-10-20T12:29:00Z" w16du:dateUtc="2025-10-20T09:29:00Z">
        <w:r w:rsidR="00C43C2C" w:rsidRPr="00D26BA8">
          <w:rPr>
            <w:iCs/>
            <w:color w:val="auto"/>
          </w:rPr>
          <w:t>spetsiifili</w:t>
        </w:r>
      </w:ins>
      <w:ins w:id="48" w:author="Eerika Purgel" w:date="2025-10-20T12:30:00Z" w16du:dateUtc="2025-10-20T09:30:00Z">
        <w:r w:rsidR="00C43C2C" w:rsidRPr="00D26BA8">
          <w:rPr>
            <w:iCs/>
            <w:color w:val="auto"/>
          </w:rPr>
          <w:t xml:space="preserve">ne näitaja </w:t>
        </w:r>
      </w:ins>
      <w:del w:id="49" w:author="Eerika Purgel" w:date="2025-10-20T12:30:00Z" w16du:dateUtc="2025-10-20T09:30:00Z">
        <w:r w:rsidRPr="00D26BA8" w:rsidDel="00C43C2C">
          <w:rPr>
            <w:iCs/>
            <w:color w:val="auto"/>
          </w:rPr>
          <w:delText>näitajad</w:delText>
        </w:r>
      </w:del>
      <w:r w:rsidRPr="00D26BA8">
        <w:rPr>
          <w:iCs/>
          <w:color w:val="auto"/>
        </w:rPr>
        <w:t xml:space="preserve"> </w:t>
      </w:r>
    </w:p>
    <w:tbl>
      <w:tblPr>
        <w:tblStyle w:val="TableGrid"/>
        <w:tblW w:w="9323" w:type="dxa"/>
        <w:tblInd w:w="5" w:type="dxa"/>
        <w:tblCellMar>
          <w:top w:w="62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390"/>
        <w:gridCol w:w="2976"/>
        <w:gridCol w:w="2957"/>
      </w:tblGrid>
      <w:tr w:rsidR="00C24C2E" w14:paraId="0894B39B" w14:textId="77777777">
        <w:trPr>
          <w:trHeight w:val="28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E37B" w14:textId="77777777" w:rsidR="00C24C2E" w:rsidRDefault="00774E56">
            <w:pPr>
              <w:spacing w:after="0" w:line="259" w:lineRule="auto"/>
              <w:ind w:left="2" w:right="0" w:firstLine="0"/>
              <w:jc w:val="left"/>
            </w:pPr>
            <w:r>
              <w:t xml:space="preserve">Tegevuse nimetus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A680" w14:textId="77777777" w:rsidR="00C24C2E" w:rsidRDefault="00774E56">
            <w:pPr>
              <w:spacing w:after="0" w:line="259" w:lineRule="auto"/>
              <w:ind w:left="0" w:right="0" w:firstLine="0"/>
              <w:jc w:val="left"/>
            </w:pPr>
            <w:r>
              <w:t xml:space="preserve">Väljundnäitaja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348C" w14:textId="77777777" w:rsidR="00C24C2E" w:rsidRDefault="00774E56">
            <w:pPr>
              <w:spacing w:after="0" w:line="259" w:lineRule="auto"/>
              <w:ind w:left="0" w:right="0" w:firstLine="0"/>
              <w:jc w:val="left"/>
            </w:pPr>
            <w:r>
              <w:t xml:space="preserve">Selgitus </w:t>
            </w:r>
          </w:p>
        </w:tc>
      </w:tr>
      <w:tr w:rsidR="00C24C2E" w14:paraId="6D35E8BE" w14:textId="77777777">
        <w:trPr>
          <w:trHeight w:val="1390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057E" w14:textId="77777777" w:rsidR="00C24C2E" w:rsidRDefault="00774E56">
            <w:pPr>
              <w:spacing w:after="0" w:line="259" w:lineRule="auto"/>
              <w:ind w:left="2" w:right="60" w:firstLine="0"/>
            </w:pPr>
            <w:del w:id="50" w:author="Eerika Purgel" w:date="2025-10-20T12:31:00Z" w16du:dateUtc="2025-10-20T09:31:00Z">
              <w:r w:rsidDel="00C43C2C">
                <w:lastRenderedPageBreak/>
                <w:delText xml:space="preserve">3.1. </w:delText>
              </w:r>
            </w:del>
            <w:r>
              <w:t xml:space="preserve">Ida-Virumaa piirkondliku jäätmekäitlusalase vajaduse ja potentsiaali uuring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E97DA" w14:textId="77777777" w:rsidR="00C24C2E" w:rsidRDefault="00774E56">
            <w:pPr>
              <w:spacing w:after="0" w:line="259" w:lineRule="auto"/>
              <w:ind w:left="0" w:right="0" w:firstLine="0"/>
              <w:jc w:val="left"/>
            </w:pPr>
            <w:r>
              <w:t xml:space="preserve">läbiviidud uuringute arv: 1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614E" w14:textId="0E27CEC8" w:rsidR="00C24C2E" w:rsidRDefault="00C43C2C">
            <w:pPr>
              <w:spacing w:after="0" w:line="259" w:lineRule="auto"/>
              <w:ind w:left="0" w:right="60" w:firstLine="0"/>
            </w:pPr>
            <w:ins w:id="51" w:author="Eerika Purgel" w:date="2025-10-20T12:33:00Z" w16du:dateUtc="2025-10-20T09:33:00Z">
              <w:r>
                <w:t>T</w:t>
              </w:r>
            </w:ins>
            <w:del w:id="52" w:author="Eerika Purgel" w:date="2025-10-20T12:33:00Z" w16du:dateUtc="2025-10-20T09:33:00Z">
              <w:r w:rsidR="00774E56" w:rsidDel="00C43C2C">
                <w:delText>t</w:delText>
              </w:r>
            </w:del>
            <w:r w:rsidR="00774E56">
              <w:t>egevuse tulemusel valmib uuringu aruanne, mille tulemus</w:t>
            </w:r>
            <w:ins w:id="53" w:author="Eerika Purgel" w:date="2025-10-20T12:35:00Z" w16du:dateUtc="2025-10-20T09:35:00Z">
              <w:r>
                <w:t xml:space="preserve">ed aitavad kaasa </w:t>
              </w:r>
            </w:ins>
            <w:del w:id="54" w:author="Eerika Purgel" w:date="2025-10-20T12:35:00Z" w16du:dateUtc="2025-10-20T09:35:00Z">
              <w:r w:rsidR="00774E56" w:rsidDel="00C43C2C">
                <w:delText>ele tuginevad</w:delText>
              </w:r>
            </w:del>
            <w:r w:rsidR="00774E56">
              <w:t xml:space="preserve"> </w:t>
            </w:r>
            <w:ins w:id="55" w:author="Eerika Purgel" w:date="2025-10-20T12:32:00Z" w16du:dateUtc="2025-10-20T09:32:00Z">
              <w:r>
                <w:t>ringmajanduse korraldamiseks vajalik</w:t>
              </w:r>
            </w:ins>
            <w:ins w:id="56" w:author="Eerika Purgel" w:date="2025-10-20T12:35:00Z" w16du:dateUtc="2025-10-20T09:35:00Z">
              <w:r>
                <w:t xml:space="preserve">e </w:t>
              </w:r>
            </w:ins>
            <w:ins w:id="57" w:author="Eerika Purgel" w:date="2025-10-20T12:32:00Z" w16du:dateUtc="2025-10-20T09:32:00Z">
              <w:r>
                <w:t xml:space="preserve"> </w:t>
              </w:r>
            </w:ins>
            <w:ins w:id="58" w:author="Eerika Purgel" w:date="2025-10-20T12:35:00Z" w16du:dateUtc="2025-10-20T09:35:00Z">
              <w:r>
                <w:t>investeeringute planeerimisele</w:t>
              </w:r>
            </w:ins>
            <w:ins w:id="59" w:author="Eerika Purgel" w:date="2025-10-20T12:34:00Z" w16du:dateUtc="2025-10-20T09:34:00Z">
              <w:r>
                <w:t xml:space="preserve"> nii avalikus sektori</w:t>
              </w:r>
            </w:ins>
            <w:ins w:id="60" w:author="Eerika Purgel" w:date="2025-10-20T12:35:00Z" w16du:dateUtc="2025-10-20T09:35:00Z">
              <w:r>
                <w:t>s</w:t>
              </w:r>
            </w:ins>
            <w:ins w:id="61" w:author="Eerika Purgel" w:date="2025-10-20T12:34:00Z" w16du:dateUtc="2025-10-20T09:34:00Z">
              <w:r>
                <w:t xml:space="preserve"> kui ka erasektoris. </w:t>
              </w:r>
            </w:ins>
            <w:del w:id="62" w:author="Eerika Purgel" w:date="2025-10-20T12:32:00Z" w16du:dateUtc="2025-10-20T09:32:00Z">
              <w:r w:rsidR="00774E56" w:rsidDel="00C43C2C">
                <w:delText xml:space="preserve">projekti järgmise etapi tegevused </w:delText>
              </w:r>
            </w:del>
          </w:p>
        </w:tc>
      </w:tr>
    </w:tbl>
    <w:p w14:paraId="482EA128" w14:textId="5FA9CE07" w:rsidR="00C24C2E" w:rsidRDefault="00774E56">
      <w:pPr>
        <w:spacing w:after="0" w:line="259" w:lineRule="auto"/>
        <w:ind w:left="394" w:right="0" w:firstLine="0"/>
        <w:jc w:val="left"/>
      </w:pPr>
      <w:del w:id="63" w:author="Eerika Purgel" w:date="2025-10-29T13:52:00Z" w16du:dateUtc="2025-10-29T11:52:00Z">
        <w:r w:rsidDel="009D1FF2">
          <w:delText xml:space="preserve"> </w:delText>
        </w:r>
      </w:del>
    </w:p>
    <w:p w14:paraId="3FE9572B" w14:textId="77777777" w:rsidR="00C24C2E" w:rsidRDefault="00774E56">
      <w:pPr>
        <w:spacing w:after="0" w:line="259" w:lineRule="auto"/>
        <w:ind w:left="394" w:right="0" w:firstLine="0"/>
        <w:jc w:val="left"/>
      </w:pPr>
      <w:r>
        <w:t xml:space="preserve"> </w:t>
      </w:r>
    </w:p>
    <w:p w14:paraId="6D297D1E" w14:textId="432BA5C1" w:rsidR="00C43C2C" w:rsidRDefault="00C43C2C" w:rsidP="00C43C2C">
      <w:pPr>
        <w:spacing w:after="50" w:line="259" w:lineRule="auto"/>
        <w:ind w:right="0"/>
        <w:jc w:val="left"/>
        <w:rPr>
          <w:ins w:id="64" w:author="Eerika Purgel" w:date="2025-10-20T12:30:00Z" w16du:dateUtc="2025-10-20T09:30:00Z"/>
        </w:rPr>
      </w:pPr>
      <w:ins w:id="65" w:author="Eerika Purgel" w:date="2025-10-20T12:30:00Z" w16du:dateUtc="2025-10-20T09:30:00Z">
        <w:r>
          <w:t>Tabel 2. Punktis 3 nimetatud tege</w:t>
        </w:r>
      </w:ins>
      <w:ins w:id="66" w:author="Eerika Purgel" w:date="2025-10-20T12:31:00Z" w16du:dateUtc="2025-10-20T09:31:00Z">
        <w:r>
          <w:t>vuste seireks ja hindamiseks meetme nimekirja väljundnäitaja</w:t>
        </w:r>
      </w:ins>
    </w:p>
    <w:p w14:paraId="5DB35D97" w14:textId="77777777" w:rsidR="00C43C2C" w:rsidRDefault="00774E56" w:rsidP="00C43C2C">
      <w:pPr>
        <w:spacing w:after="50" w:line="259" w:lineRule="auto"/>
        <w:ind w:right="0"/>
        <w:jc w:val="left"/>
        <w:rPr>
          <w:ins w:id="67" w:author="Eerika Purgel" w:date="2025-10-20T12:30:00Z" w16du:dateUtc="2025-10-20T09:30:00Z"/>
        </w:rPr>
      </w:pPr>
      <w:r>
        <w:t xml:space="preserve"> </w:t>
      </w:r>
    </w:p>
    <w:tbl>
      <w:tblPr>
        <w:tblStyle w:val="TableGrid"/>
        <w:tblW w:w="9204" w:type="dxa"/>
        <w:tblInd w:w="137" w:type="dxa"/>
        <w:tblLayout w:type="fixed"/>
        <w:tblCellMar>
          <w:top w:w="49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2184"/>
        <w:gridCol w:w="742"/>
        <w:gridCol w:w="951"/>
        <w:gridCol w:w="951"/>
        <w:gridCol w:w="1708"/>
        <w:gridCol w:w="2668"/>
      </w:tblGrid>
      <w:tr w:rsidR="00DE0FA8" w14:paraId="74ED25B8" w14:textId="77777777" w:rsidTr="00DE0FA8">
        <w:trPr>
          <w:trHeight w:val="682"/>
          <w:ins w:id="68" w:author="Eerika Purgel" w:date="2025-10-20T12:30:00Z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127E" w14:textId="77777777" w:rsidR="00DE0FA8" w:rsidRDefault="00DE0FA8" w:rsidP="00BF260D">
            <w:pPr>
              <w:spacing w:after="0" w:line="259" w:lineRule="auto"/>
              <w:ind w:left="0" w:firstLine="8"/>
              <w:jc w:val="center"/>
              <w:rPr>
                <w:ins w:id="69" w:author="Eerika Purgel" w:date="2025-10-20T12:30:00Z" w16du:dateUtc="2025-10-20T09:30:00Z"/>
              </w:rPr>
            </w:pPr>
            <w:ins w:id="70" w:author="Eerika Purgel" w:date="2025-10-20T12:30:00Z" w16du:dateUtc="2025-10-20T09:30:00Z">
              <w:r>
                <w:rPr>
                  <w:b/>
                  <w:sz w:val="20"/>
                </w:rPr>
                <w:t xml:space="preserve">Näitaja nimetus ja mõõtühik </w:t>
              </w:r>
            </w:ins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3739" w14:textId="77777777" w:rsidR="00DE0FA8" w:rsidRDefault="00DE0FA8" w:rsidP="00BF260D">
            <w:pPr>
              <w:spacing w:after="0" w:line="259" w:lineRule="auto"/>
              <w:ind w:left="0" w:firstLine="0"/>
              <w:jc w:val="center"/>
              <w:rPr>
                <w:ins w:id="71" w:author="Eerika Purgel" w:date="2025-10-20T12:30:00Z" w16du:dateUtc="2025-10-20T09:30:00Z"/>
              </w:rPr>
            </w:pPr>
            <w:ins w:id="72" w:author="Eerika Purgel" w:date="2025-10-20T12:30:00Z" w16du:dateUtc="2025-10-20T09:30:00Z">
              <w:r>
                <w:rPr>
                  <w:b/>
                  <w:sz w:val="20"/>
                </w:rPr>
                <w:t xml:space="preserve">Algta se </w:t>
              </w:r>
            </w:ins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828A" w14:textId="77777777" w:rsidR="00DE0FA8" w:rsidRDefault="00DE0FA8" w:rsidP="00BF260D">
            <w:pPr>
              <w:spacing w:after="0" w:line="259" w:lineRule="auto"/>
              <w:ind w:left="0" w:right="56" w:firstLine="0"/>
              <w:jc w:val="center"/>
              <w:rPr>
                <w:ins w:id="73" w:author="Eerika Purgel" w:date="2025-10-20T12:30:00Z" w16du:dateUtc="2025-10-20T09:30:00Z"/>
              </w:rPr>
            </w:pPr>
            <w:ins w:id="74" w:author="Eerika Purgel" w:date="2025-10-20T12:30:00Z" w16du:dateUtc="2025-10-20T09:30:00Z">
              <w:r>
                <w:rPr>
                  <w:b/>
                  <w:sz w:val="20"/>
                </w:rPr>
                <w:t xml:space="preserve">Aasta </w:t>
              </w:r>
            </w:ins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B34A" w14:textId="77777777" w:rsidR="00DE0FA8" w:rsidRDefault="00DE0FA8" w:rsidP="00BF260D">
            <w:pPr>
              <w:spacing w:after="0" w:line="259" w:lineRule="auto"/>
              <w:ind w:left="0" w:firstLine="0"/>
              <w:jc w:val="center"/>
              <w:rPr>
                <w:ins w:id="75" w:author="Eerika Purgel" w:date="2025-10-20T12:30:00Z" w16du:dateUtc="2025-10-20T09:30:00Z"/>
              </w:rPr>
            </w:pPr>
            <w:ins w:id="76" w:author="Eerika Purgel" w:date="2025-10-20T12:30:00Z" w16du:dateUtc="2025-10-20T09:30:00Z">
              <w:r>
                <w:rPr>
                  <w:b/>
                  <w:sz w:val="20"/>
                </w:rPr>
                <w:t>2024 vahe sihttase</w:t>
              </w:r>
              <w:r>
                <w:rPr>
                  <w:sz w:val="20"/>
                </w:rPr>
                <w:t xml:space="preserve"> </w:t>
              </w:r>
            </w:ins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ED87B" w14:textId="77777777" w:rsidR="00DE0FA8" w:rsidRDefault="00DE0FA8" w:rsidP="00BF260D">
            <w:pPr>
              <w:spacing w:after="0" w:line="259" w:lineRule="auto"/>
              <w:ind w:left="0" w:firstLine="0"/>
              <w:jc w:val="center"/>
              <w:rPr>
                <w:ins w:id="77" w:author="Eerika Purgel" w:date="2025-10-20T12:30:00Z" w16du:dateUtc="2025-10-20T09:30:00Z"/>
              </w:rPr>
            </w:pPr>
            <w:ins w:id="78" w:author="Eerika Purgel" w:date="2025-10-20T12:30:00Z" w16du:dateUtc="2025-10-20T09:30:00Z">
              <w:r>
                <w:rPr>
                  <w:b/>
                  <w:sz w:val="20"/>
                </w:rPr>
                <w:t xml:space="preserve">2029 sihttase </w:t>
              </w:r>
            </w:ins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9BCF" w14:textId="77777777" w:rsidR="00DE0FA8" w:rsidRDefault="00DE0FA8" w:rsidP="00BF260D">
            <w:pPr>
              <w:spacing w:after="0" w:line="259" w:lineRule="auto"/>
              <w:ind w:left="0" w:right="45" w:firstLine="0"/>
              <w:jc w:val="center"/>
              <w:rPr>
                <w:ins w:id="79" w:author="Eerika Purgel" w:date="2025-10-20T12:30:00Z" w16du:dateUtc="2025-10-20T09:30:00Z"/>
              </w:rPr>
            </w:pPr>
            <w:ins w:id="80" w:author="Eerika Purgel" w:date="2025-10-20T12:30:00Z" w16du:dateUtc="2025-10-20T09:30:00Z">
              <w:r>
                <w:rPr>
                  <w:b/>
                  <w:sz w:val="20"/>
                </w:rPr>
                <w:t>Selgitav teave</w:t>
              </w:r>
              <w:r>
                <w:rPr>
                  <w:sz w:val="20"/>
                </w:rPr>
                <w:t xml:space="preserve"> </w:t>
              </w:r>
            </w:ins>
          </w:p>
        </w:tc>
      </w:tr>
      <w:tr w:rsidR="00DE0FA8" w14:paraId="6FEFC00F" w14:textId="77777777" w:rsidTr="009D1FF2">
        <w:trPr>
          <w:trHeight w:val="3724"/>
          <w:ins w:id="81" w:author="Eerika Purgel" w:date="2025-10-20T12:30:00Z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5F2F2" w14:textId="77777777" w:rsidR="00DE0FA8" w:rsidRDefault="00DE0FA8" w:rsidP="00BF260D">
            <w:pPr>
              <w:spacing w:after="0" w:line="259" w:lineRule="auto"/>
              <w:ind w:left="0" w:firstLine="0"/>
              <w:jc w:val="left"/>
              <w:rPr>
                <w:ins w:id="82" w:author="Eerika Purgel" w:date="2025-10-20T12:30:00Z" w16du:dateUtc="2025-10-20T09:30:00Z"/>
              </w:rPr>
            </w:pPr>
            <w:ins w:id="83" w:author="Eerika Purgel" w:date="2025-10-20T12:30:00Z" w16du:dateUtc="2025-10-20T09:30:00Z">
              <w:r>
                <w:rPr>
                  <w:sz w:val="20"/>
                </w:rPr>
                <w:t xml:space="preserve">Investeeringud ringmajanduse arendamisse (eurodes) </w:t>
              </w:r>
            </w:ins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F998" w14:textId="77777777" w:rsidR="00DE0FA8" w:rsidRDefault="00DE0FA8" w:rsidP="00BF260D">
            <w:pPr>
              <w:spacing w:after="0" w:line="259" w:lineRule="auto"/>
              <w:ind w:left="0" w:right="53" w:firstLine="0"/>
              <w:jc w:val="center"/>
              <w:rPr>
                <w:ins w:id="84" w:author="Eerika Purgel" w:date="2025-10-20T12:30:00Z" w16du:dateUtc="2025-10-20T09:30:00Z"/>
              </w:rPr>
            </w:pPr>
            <w:ins w:id="85" w:author="Eerika Purgel" w:date="2025-10-20T12:30:00Z" w16du:dateUtc="2025-10-20T09:30:00Z">
              <w:r>
                <w:rPr>
                  <w:sz w:val="20"/>
                </w:rPr>
                <w:t xml:space="preserve">0 </w:t>
              </w:r>
            </w:ins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013B" w14:textId="77777777" w:rsidR="00DE0FA8" w:rsidRDefault="00DE0FA8" w:rsidP="00BF260D">
            <w:pPr>
              <w:spacing w:after="0" w:line="259" w:lineRule="auto"/>
              <w:ind w:left="0" w:firstLine="0"/>
              <w:jc w:val="center"/>
              <w:rPr>
                <w:ins w:id="86" w:author="Eerika Purgel" w:date="2025-10-20T12:30:00Z" w16du:dateUtc="2025-10-20T09:30:00Z"/>
              </w:rPr>
            </w:pPr>
            <w:ins w:id="87" w:author="Eerika Purgel" w:date="2025-10-20T12:30:00Z" w16du:dateUtc="2025-10-20T09:30:00Z">
              <w:r>
                <w:rPr>
                  <w:sz w:val="20"/>
                </w:rPr>
                <w:t xml:space="preserve">Ei kohaldu </w:t>
              </w:r>
            </w:ins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F314" w14:textId="2CC4644F" w:rsidR="00DE0FA8" w:rsidRDefault="00DE0FA8" w:rsidP="00BF260D">
            <w:pPr>
              <w:spacing w:after="0" w:line="259" w:lineRule="auto"/>
              <w:ind w:left="62" w:firstLine="0"/>
              <w:jc w:val="left"/>
              <w:rPr>
                <w:ins w:id="88" w:author="Eerika Purgel" w:date="2025-10-20T12:30:00Z" w16du:dateUtc="2025-10-20T09:30:00Z"/>
              </w:rPr>
            </w:pPr>
            <w:ins w:id="89" w:author="Eerika Purgel" w:date="2025-10-20T12:42:00Z" w16du:dateUtc="2025-10-20T09:42:00Z">
              <w:r>
                <w:rPr>
                  <w:sz w:val="20"/>
                </w:rPr>
                <w:t>0</w:t>
              </w:r>
            </w:ins>
            <w:ins w:id="90" w:author="Eerika Purgel" w:date="2025-10-20T12:30:00Z" w16du:dateUtc="2025-10-20T09:30:00Z">
              <w:r>
                <w:rPr>
                  <w:sz w:val="20"/>
                </w:rPr>
                <w:t xml:space="preserve"> </w:t>
              </w:r>
            </w:ins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F40C" w14:textId="0369C082" w:rsidR="00DE0FA8" w:rsidRDefault="009D1FF2" w:rsidP="00BF260D">
            <w:pPr>
              <w:spacing w:after="0" w:line="259" w:lineRule="auto"/>
              <w:ind w:left="58" w:firstLine="0"/>
              <w:jc w:val="left"/>
              <w:rPr>
                <w:ins w:id="91" w:author="Eerika Purgel" w:date="2025-10-20T12:30:00Z" w16du:dateUtc="2025-10-20T09:30:00Z"/>
              </w:rPr>
            </w:pPr>
            <w:ins w:id="92" w:author="Eerika Purgel" w:date="2025-10-29T13:52:00Z" w16du:dateUtc="2025-10-29T11:52:00Z">
              <w:r>
                <w:rPr>
                  <w:sz w:val="20"/>
                </w:rPr>
                <w:t>69 127,46</w:t>
              </w:r>
            </w:ins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4987" w14:textId="77777777" w:rsidR="00DE0FA8" w:rsidRDefault="00DE0FA8" w:rsidP="00BF260D">
            <w:pPr>
              <w:spacing w:after="11" w:line="251" w:lineRule="auto"/>
              <w:ind w:left="2" w:firstLine="0"/>
              <w:jc w:val="left"/>
              <w:rPr>
                <w:ins w:id="93" w:author="Eerika Purgel" w:date="2025-10-20T12:30:00Z" w16du:dateUtc="2025-10-20T09:30:00Z"/>
              </w:rPr>
            </w:pPr>
            <w:ins w:id="94" w:author="Eerika Purgel" w:date="2025-10-20T12:30:00Z" w16du:dateUtc="2025-10-20T09:30:00Z">
              <w:r>
                <w:rPr>
                  <w:sz w:val="20"/>
                </w:rPr>
                <w:t xml:space="preserve">Näitajasse arvestatakse investeeringud ringmajanduse arengu toetamiseks (nii EL toetus kui riiklik kaasfinantseering). </w:t>
              </w:r>
            </w:ins>
          </w:p>
          <w:p w14:paraId="7FD1795C" w14:textId="77777777" w:rsidR="00DE0FA8" w:rsidRDefault="00DE0FA8" w:rsidP="00BF260D">
            <w:pPr>
              <w:spacing w:after="0" w:line="256" w:lineRule="auto"/>
              <w:ind w:left="2" w:firstLine="0"/>
              <w:jc w:val="left"/>
              <w:rPr>
                <w:ins w:id="95" w:author="Eerika Purgel" w:date="2025-10-20T12:30:00Z" w16du:dateUtc="2025-10-20T09:30:00Z"/>
              </w:rPr>
            </w:pPr>
            <w:ins w:id="96" w:author="Eerika Purgel" w:date="2025-10-20T12:30:00Z" w16du:dateUtc="2025-10-20T09:30:00Z">
              <w:r>
                <w:rPr>
                  <w:sz w:val="20"/>
                </w:rPr>
                <w:t xml:space="preserve">Ringmajanduse jaoks on vajalik arendada riigi tasandil ühtset lähenemist nii teavituse, koolituse kui ka reaalsete lahenduste osas. </w:t>
              </w:r>
            </w:ins>
          </w:p>
          <w:p w14:paraId="2229BCE7" w14:textId="77777777" w:rsidR="00DE0FA8" w:rsidRDefault="00DE0FA8" w:rsidP="00BF260D">
            <w:pPr>
              <w:spacing w:after="0" w:line="259" w:lineRule="auto"/>
              <w:ind w:left="2" w:firstLine="0"/>
              <w:jc w:val="left"/>
              <w:rPr>
                <w:ins w:id="97" w:author="Eerika Purgel" w:date="2025-10-20T12:30:00Z" w16du:dateUtc="2025-10-20T09:30:00Z"/>
              </w:rPr>
            </w:pPr>
            <w:ins w:id="98" w:author="Eerika Purgel" w:date="2025-10-20T12:30:00Z" w16du:dateUtc="2025-10-20T09:30:00Z">
              <w:r>
                <w:rPr>
                  <w:sz w:val="20"/>
                </w:rPr>
                <w:t xml:space="preserve">Saavutustaset  </w:t>
              </w:r>
            </w:ins>
          </w:p>
          <w:p w14:paraId="3640B4C6" w14:textId="77777777" w:rsidR="00DE0FA8" w:rsidRDefault="00DE0FA8" w:rsidP="00BF260D">
            <w:pPr>
              <w:spacing w:after="0" w:line="259" w:lineRule="auto"/>
              <w:ind w:left="2" w:firstLine="0"/>
              <w:jc w:val="left"/>
              <w:rPr>
                <w:ins w:id="99" w:author="Eerika Purgel" w:date="2025-10-20T12:30:00Z" w16du:dateUtc="2025-10-20T09:30:00Z"/>
              </w:rPr>
            </w:pPr>
            <w:ins w:id="100" w:author="Eerika Purgel" w:date="2025-10-20T12:30:00Z" w16du:dateUtc="2025-10-20T09:30:00Z">
              <w:r>
                <w:rPr>
                  <w:sz w:val="20"/>
                </w:rPr>
                <w:t xml:space="preserve">raporteeritakse </w:t>
              </w:r>
            </w:ins>
          </w:p>
          <w:p w14:paraId="6B63D503" w14:textId="77777777" w:rsidR="00DE0FA8" w:rsidRDefault="00DE0FA8" w:rsidP="00BF260D">
            <w:pPr>
              <w:spacing w:after="0" w:line="259" w:lineRule="auto"/>
              <w:ind w:left="2" w:right="53" w:firstLine="0"/>
              <w:rPr>
                <w:ins w:id="101" w:author="Eerika Purgel" w:date="2025-10-20T12:30:00Z" w16du:dateUtc="2025-10-20T09:30:00Z"/>
              </w:rPr>
            </w:pPr>
            <w:ins w:id="102" w:author="Eerika Purgel" w:date="2025-10-20T12:30:00Z" w16du:dateUtc="2025-10-20T09:30:00Z">
              <w:r>
                <w:rPr>
                  <w:sz w:val="20"/>
                </w:rPr>
                <w:t xml:space="preserve">Jooksvalt vastavalt kulude tegemisele SFOS maksete info alusel. </w:t>
              </w:r>
            </w:ins>
          </w:p>
        </w:tc>
      </w:tr>
      <w:bookmarkEnd w:id="45"/>
    </w:tbl>
    <w:p w14:paraId="75C1EC14" w14:textId="7025301B" w:rsidR="00C24C2E" w:rsidRDefault="00C24C2E" w:rsidP="00881216">
      <w:pPr>
        <w:spacing w:after="50" w:line="259" w:lineRule="auto"/>
        <w:ind w:right="0"/>
        <w:jc w:val="left"/>
      </w:pPr>
    </w:p>
    <w:p w14:paraId="2B8AA4D7" w14:textId="77777777" w:rsidR="00C24C2E" w:rsidRDefault="00774E56">
      <w:pPr>
        <w:pStyle w:val="Pealkiri1"/>
        <w:tabs>
          <w:tab w:val="center" w:pos="1167"/>
        </w:tabs>
        <w:ind w:left="0" w:firstLine="0"/>
      </w:pP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Tulemused </w:t>
      </w:r>
    </w:p>
    <w:p w14:paraId="00E2A367" w14:textId="77777777" w:rsidR="00C24C2E" w:rsidRDefault="00774E56">
      <w:pPr>
        <w:ind w:left="595" w:right="0"/>
      </w:pPr>
      <w:r>
        <w:t>4.1.</w:t>
      </w:r>
      <w:r>
        <w:rPr>
          <w:rFonts w:ascii="Arial" w:eastAsia="Arial" w:hAnsi="Arial" w:cs="Arial"/>
        </w:rPr>
        <w:t xml:space="preserve"> </w:t>
      </w:r>
      <w:r>
        <w:t xml:space="preserve">Punktis 3.1 nimetatud tegevuse tulemusel valmib uuringu aruanne, mis sisaldab endas vähemalt järgmisi andmeid: </w:t>
      </w:r>
    </w:p>
    <w:p w14:paraId="11A34AFC" w14:textId="77777777" w:rsidR="00C24C2E" w:rsidRDefault="00774E56">
      <w:pPr>
        <w:ind w:left="19" w:right="0" w:firstLine="0"/>
      </w:pPr>
      <w:r>
        <w:t>4.1.1.</w:t>
      </w:r>
      <w:r>
        <w:rPr>
          <w:rFonts w:ascii="Arial" w:eastAsia="Arial" w:hAnsi="Arial" w:cs="Arial"/>
        </w:rPr>
        <w:t xml:space="preserve"> </w:t>
      </w:r>
      <w:r>
        <w:t xml:space="preserve">Ida-Virumaal tekkivate jäätmevoogude kogused jäätmeliikide kaupa; </w:t>
      </w:r>
    </w:p>
    <w:p w14:paraId="4080719A" w14:textId="77777777" w:rsidR="00C24C2E" w:rsidRDefault="00774E56">
      <w:pPr>
        <w:ind w:left="595" w:right="0"/>
      </w:pPr>
      <w:r>
        <w:t>4.1.2.</w:t>
      </w:r>
      <w:r>
        <w:rPr>
          <w:rFonts w:ascii="Arial" w:eastAsia="Arial" w:hAnsi="Arial" w:cs="Arial"/>
        </w:rPr>
        <w:t xml:space="preserve"> </w:t>
      </w:r>
      <w:r>
        <w:t xml:space="preserve">Ida-Virumaal tegutsevate jäätmekäitlusettevõtete käitlusvõimekused ja senised praktikad jäätmete käitlemisel; </w:t>
      </w:r>
    </w:p>
    <w:p w14:paraId="1A92EDF0" w14:textId="77777777" w:rsidR="00C24C2E" w:rsidRDefault="00774E56">
      <w:pPr>
        <w:ind w:left="595" w:right="0"/>
      </w:pPr>
      <w:r>
        <w:t>4.1.3.</w:t>
      </w:r>
      <w:r>
        <w:rPr>
          <w:rFonts w:ascii="Arial" w:eastAsia="Arial" w:hAnsi="Arial" w:cs="Arial"/>
        </w:rPr>
        <w:t xml:space="preserve"> </w:t>
      </w:r>
      <w:r>
        <w:t xml:space="preserve">võimalused Ida-Virumaal tekkivate jäätmete ringlussevõtuks, taaskasutamiseks ja korduskasutuseks ettevalmistamiseks tekkekoha läheduses; </w:t>
      </w:r>
    </w:p>
    <w:p w14:paraId="11BEC8D6" w14:textId="77777777" w:rsidR="00C24C2E" w:rsidRDefault="00774E56">
      <w:pPr>
        <w:ind w:left="595" w:right="0"/>
      </w:pPr>
      <w:r>
        <w:t>4.1.4.</w:t>
      </w:r>
      <w:r>
        <w:rPr>
          <w:rFonts w:ascii="Arial" w:eastAsia="Arial" w:hAnsi="Arial" w:cs="Arial"/>
        </w:rPr>
        <w:t xml:space="preserve"> </w:t>
      </w:r>
      <w:r>
        <w:t xml:space="preserve">Eestis mittekäideldavate jäätmeliikide käitlusvõimekused võttes arvesse teiste Euroopa Liidu liikmesriikide praktikaid ja Ida-Virumaa potentsiaali nende praktikate ülevõtmiseks; </w:t>
      </w:r>
    </w:p>
    <w:p w14:paraId="5F2B7981" w14:textId="77777777" w:rsidR="00C24C2E" w:rsidRDefault="00774E56">
      <w:pPr>
        <w:ind w:left="19" w:right="0" w:firstLine="0"/>
      </w:pPr>
      <w:r>
        <w:t>4.1.5.</w:t>
      </w:r>
      <w:r>
        <w:rPr>
          <w:rFonts w:ascii="Arial" w:eastAsia="Arial" w:hAnsi="Arial" w:cs="Arial"/>
        </w:rPr>
        <w:t xml:space="preserve"> </w:t>
      </w:r>
      <w:r>
        <w:t xml:space="preserve">jäätmekäitlusvõimekuse laiendamisega potentsiaalselt loodavate töökohtade arv ja profiil; </w:t>
      </w:r>
    </w:p>
    <w:p w14:paraId="21E139CF" w14:textId="77777777" w:rsidR="00C24C2E" w:rsidRDefault="00774E56">
      <w:pPr>
        <w:ind w:left="595" w:right="0"/>
      </w:pPr>
      <w:r>
        <w:t>4.1.6.</w:t>
      </w:r>
      <w:r>
        <w:rPr>
          <w:rFonts w:ascii="Arial" w:eastAsia="Arial" w:hAnsi="Arial" w:cs="Arial"/>
        </w:rPr>
        <w:t xml:space="preserve"> </w:t>
      </w:r>
      <w:r>
        <w:t xml:space="preserve">võrdlevad kirjeldused jäätmekäitlus- või ringmajanduskeskuse  majanduslikuks käitamiseks, analüüsides vähemalt järgmisi võimalusi:   </w:t>
      </w:r>
    </w:p>
    <w:p w14:paraId="58737BE9" w14:textId="77777777" w:rsidR="00C24C2E" w:rsidRDefault="00774E56">
      <w:pPr>
        <w:ind w:left="600" w:right="0" w:firstLine="0"/>
      </w:pPr>
      <w:r>
        <w:t>4.1.6.1.</w:t>
      </w:r>
      <w:r>
        <w:rPr>
          <w:rFonts w:ascii="Arial" w:eastAsia="Arial" w:hAnsi="Arial" w:cs="Arial"/>
        </w:rPr>
        <w:t xml:space="preserve"> </w:t>
      </w:r>
      <w:r>
        <w:t xml:space="preserve">keskuse rajab riik ja keskust käitab riigi äriühing ministri korralduse alusel </w:t>
      </w:r>
    </w:p>
    <w:p w14:paraId="61657EF2" w14:textId="77777777" w:rsidR="00C24C2E" w:rsidRDefault="00774E56">
      <w:pPr>
        <w:tabs>
          <w:tab w:val="center" w:pos="1102"/>
          <w:tab w:val="right" w:pos="9391"/>
        </w:tabs>
        <w:spacing w:after="1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4.1.6.2.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keskuse rajab riik ja keskust käitab riigihanke võitnud eraettevõte lepingu alusel </w:t>
      </w:r>
    </w:p>
    <w:p w14:paraId="0DC3F9EF" w14:textId="77777777" w:rsidR="00C24C2E" w:rsidRDefault="00774E56">
      <w:pPr>
        <w:tabs>
          <w:tab w:val="center" w:pos="1102"/>
          <w:tab w:val="center" w:pos="457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4.1.6.3.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keskus rajatakse avaliku ja erasektori partnerlusprojektina. </w:t>
      </w:r>
    </w:p>
    <w:p w14:paraId="32580E81" w14:textId="77777777" w:rsidR="00C24C2E" w:rsidRDefault="00774E56">
      <w:pPr>
        <w:spacing w:after="0" w:line="259" w:lineRule="auto"/>
        <w:ind w:left="1762" w:right="0" w:firstLine="0"/>
        <w:jc w:val="left"/>
      </w:pPr>
      <w:r>
        <w:t xml:space="preserve"> </w:t>
      </w:r>
    </w:p>
    <w:p w14:paraId="77314C0B" w14:textId="7FD0CC5A" w:rsidR="00C24C2E" w:rsidRDefault="00774E56">
      <w:pPr>
        <w:ind w:left="595" w:right="0"/>
      </w:pPr>
      <w:r>
        <w:t>4.1.7.</w:t>
      </w:r>
      <w:r>
        <w:rPr>
          <w:rFonts w:ascii="Arial" w:eastAsia="Arial" w:hAnsi="Arial" w:cs="Arial"/>
        </w:rPr>
        <w:t xml:space="preserve"> </w:t>
      </w:r>
      <w:r>
        <w:t>Ida-Virumaal tegutsevate või alustavate ettevõtete valmisolek uue ringmajanduskeskuse rajamiseks või olemasoleva jäätmekäitlusettevõtte laiendamiseks</w:t>
      </w:r>
      <w:ins w:id="103" w:author="Eerika Purgel" w:date="2025-10-20T12:36:00Z" w16du:dateUtc="2025-10-20T09:36:00Z">
        <w:r w:rsidR="0065020B">
          <w:t>.</w:t>
        </w:r>
      </w:ins>
      <w:del w:id="104" w:author="Eerika Purgel" w:date="2025-10-20T12:36:00Z" w16du:dateUtc="2025-10-20T09:36:00Z">
        <w:r w:rsidDel="0065020B">
          <w:delText>;</w:delText>
        </w:r>
      </w:del>
      <w:r>
        <w:t xml:space="preserve"> </w:t>
      </w:r>
    </w:p>
    <w:p w14:paraId="393F3264" w14:textId="77777777" w:rsidR="00C24C2E" w:rsidRDefault="00774E56">
      <w:pPr>
        <w:spacing w:after="50" w:line="259" w:lineRule="auto"/>
        <w:ind w:left="754" w:right="0" w:firstLine="0"/>
        <w:jc w:val="left"/>
      </w:pPr>
      <w:r>
        <w:t xml:space="preserve"> </w:t>
      </w:r>
    </w:p>
    <w:p w14:paraId="487CEB7D" w14:textId="77777777" w:rsidR="00C24C2E" w:rsidRDefault="00774E56">
      <w:pPr>
        <w:pStyle w:val="Pealkiri1"/>
        <w:tabs>
          <w:tab w:val="center" w:pos="2846"/>
        </w:tabs>
        <w:ind w:left="0" w:firstLine="0"/>
      </w:pPr>
      <w:r>
        <w:lastRenderedPageBreak/>
        <w:t>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Rakendusasutus, rakendusüksus ja elluviija </w:t>
      </w:r>
    </w:p>
    <w:p w14:paraId="7B62E6FC" w14:textId="77777777" w:rsidR="00C24C2E" w:rsidRDefault="00774E56">
      <w:pPr>
        <w:ind w:left="19" w:right="0" w:firstLine="0"/>
      </w:pPr>
      <w:r>
        <w:t>5.1.</w:t>
      </w:r>
      <w:r>
        <w:rPr>
          <w:rFonts w:ascii="Arial" w:eastAsia="Arial" w:hAnsi="Arial" w:cs="Arial"/>
        </w:rPr>
        <w:t xml:space="preserve"> </w:t>
      </w:r>
      <w:r>
        <w:t xml:space="preserve">Rakendusasutus on Kliimaministeerium (edaspidi ka rakendusasutus). </w:t>
      </w:r>
    </w:p>
    <w:p w14:paraId="1C4443D1" w14:textId="3910C453" w:rsidR="00C24C2E" w:rsidRDefault="00774E56">
      <w:pPr>
        <w:ind w:left="19" w:right="0" w:firstLine="0"/>
      </w:pPr>
      <w:r>
        <w:t>5.2.</w:t>
      </w:r>
      <w:r>
        <w:rPr>
          <w:rFonts w:ascii="Arial" w:eastAsia="Arial" w:hAnsi="Arial" w:cs="Arial"/>
        </w:rPr>
        <w:t xml:space="preserve"> </w:t>
      </w:r>
      <w:r>
        <w:t xml:space="preserve">Rakendusüksus on </w:t>
      </w:r>
      <w:ins w:id="105" w:author="Eerika Purgel" w:date="2025-10-29T13:56:00Z" w16du:dateUtc="2025-10-29T11:56:00Z">
        <w:r w:rsidR="009A4E92">
          <w:t>s</w:t>
        </w:r>
      </w:ins>
      <w:ins w:id="106" w:author="Eerika Purgel" w:date="2025-10-20T12:28:00Z" w16du:dateUtc="2025-10-20T09:28:00Z">
        <w:r w:rsidR="00E7035A">
          <w:t>ihtasutus Keskkonnainvesteeringute Keskus</w:t>
        </w:r>
      </w:ins>
      <w:ins w:id="107" w:author="Eerika Purgel" w:date="2025-10-20T12:37:00Z" w16du:dateUtc="2025-10-20T09:37:00Z">
        <w:r w:rsidR="0065020B">
          <w:t xml:space="preserve">e </w:t>
        </w:r>
      </w:ins>
      <w:ins w:id="108" w:author="Eerika Purgel" w:date="2025-10-29T13:56:00Z" w16du:dateUtc="2025-10-29T11:56:00Z">
        <w:r w:rsidR="001D239C">
          <w:t>toetuste ja teenuste osakond</w:t>
        </w:r>
      </w:ins>
      <w:del w:id="109" w:author="Eerika Purgel" w:date="2025-10-20T12:28:00Z" w16du:dateUtc="2025-10-20T09:28:00Z">
        <w:r w:rsidDel="00E7035A">
          <w:delText xml:space="preserve">Riigi Tugiteenuste Keskus </w:delText>
        </w:r>
      </w:del>
      <w:r>
        <w:t xml:space="preserve">(edaspidi rakendusüksus). </w:t>
      </w:r>
    </w:p>
    <w:p w14:paraId="01EA5C8E" w14:textId="63750624" w:rsidR="00C24C2E" w:rsidRDefault="00774E56">
      <w:pPr>
        <w:ind w:left="19" w:right="0" w:firstLine="0"/>
      </w:pPr>
      <w:r>
        <w:t>5.3.</w:t>
      </w:r>
      <w:r>
        <w:rPr>
          <w:rFonts w:ascii="Arial" w:eastAsia="Arial" w:hAnsi="Arial" w:cs="Arial"/>
        </w:rPr>
        <w:t xml:space="preserve"> </w:t>
      </w:r>
      <w:r>
        <w:t xml:space="preserve">Tegevuste elluviija on </w:t>
      </w:r>
      <w:ins w:id="110" w:author="Eerika Purgel" w:date="2025-10-29T13:56:00Z" w16du:dateUtc="2025-10-29T11:56:00Z">
        <w:r w:rsidR="009A4E92">
          <w:t>s</w:t>
        </w:r>
      </w:ins>
      <w:del w:id="111" w:author="Eerika Purgel" w:date="2025-10-29T13:56:00Z" w16du:dateUtc="2025-10-29T11:56:00Z">
        <w:r w:rsidDel="009A4E92">
          <w:delText>S</w:delText>
        </w:r>
      </w:del>
      <w:r>
        <w:t>ihtasutus</w:t>
      </w:r>
      <w:ins w:id="112" w:author="Eerika Purgel" w:date="2025-10-29T15:36:00Z" w16du:dateUtc="2025-10-29T13:36:00Z">
        <w:r w:rsidR="00F8779A">
          <w:t>e</w:t>
        </w:r>
      </w:ins>
      <w:r>
        <w:t xml:space="preserve"> Keskkonnainvesteeringute Keskus</w:t>
      </w:r>
      <w:ins w:id="113" w:author="Eerika Purgel" w:date="2025-10-29T13:53:00Z" w16du:dateUtc="2025-10-29T11:53:00Z">
        <w:r w:rsidR="009D1FF2">
          <w:t xml:space="preserve"> arengu- ja koostöökoda</w:t>
        </w:r>
      </w:ins>
      <w:del w:id="114" w:author="Eerika Purgel" w:date="2025-10-29T13:53:00Z" w16du:dateUtc="2025-10-29T11:53:00Z">
        <w:r w:rsidDel="009D1FF2">
          <w:delText xml:space="preserve"> </w:delText>
        </w:r>
      </w:del>
      <w:r>
        <w:t xml:space="preserve">(edaspidi elluviija). </w:t>
      </w:r>
    </w:p>
    <w:p w14:paraId="16ED6CD6" w14:textId="77777777" w:rsidR="00C24C2E" w:rsidRDefault="00774E56">
      <w:pPr>
        <w:spacing w:after="49" w:line="259" w:lineRule="auto"/>
        <w:ind w:left="34" w:right="0" w:firstLine="0"/>
        <w:jc w:val="left"/>
      </w:pPr>
      <w:r>
        <w:t xml:space="preserve"> </w:t>
      </w:r>
    </w:p>
    <w:p w14:paraId="2D74F888" w14:textId="77777777" w:rsidR="00C24C2E" w:rsidRDefault="00774E56">
      <w:pPr>
        <w:pStyle w:val="Pealkiri1"/>
        <w:tabs>
          <w:tab w:val="center" w:pos="1650"/>
        </w:tabs>
        <w:ind w:left="0" w:firstLine="0"/>
      </w:pPr>
      <w:r>
        <w:t>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Elluviija kohustused </w:t>
      </w:r>
    </w:p>
    <w:p w14:paraId="7B6F3904" w14:textId="77777777" w:rsidR="00C24C2E" w:rsidRDefault="00774E56">
      <w:pPr>
        <w:ind w:left="595" w:right="0"/>
      </w:pPr>
      <w:r>
        <w:t>6.1.</w:t>
      </w:r>
      <w:r>
        <w:rPr>
          <w:rFonts w:ascii="Arial" w:eastAsia="Arial" w:hAnsi="Arial" w:cs="Arial"/>
        </w:rPr>
        <w:t xml:space="preserve"> </w:t>
      </w:r>
      <w:r>
        <w:t xml:space="preserve">Elluviija vastutab, et meetme tegevused aitavad lahendada „Eesti 2035“ arenguvajadusi ning vastavad toetuse andmise tingimustele. </w:t>
      </w:r>
    </w:p>
    <w:p w14:paraId="74EB56D2" w14:textId="77777777" w:rsidR="00C24C2E" w:rsidRDefault="00774E56">
      <w:pPr>
        <w:ind w:left="19" w:right="0" w:firstLine="0"/>
      </w:pPr>
      <w:r>
        <w:t>6.2.</w:t>
      </w:r>
      <w:r>
        <w:rPr>
          <w:rFonts w:ascii="Arial" w:eastAsia="Arial" w:hAnsi="Arial" w:cs="Arial"/>
        </w:rPr>
        <w:t xml:space="preserve"> </w:t>
      </w:r>
      <w:r>
        <w:t xml:space="preserve">Elluviija vastutab punktis 3.1. kirjeldatud uuringu lähteülesande koostamise eest. </w:t>
      </w:r>
    </w:p>
    <w:p w14:paraId="036EA69C" w14:textId="77777777" w:rsidR="00C24C2E" w:rsidRDefault="00774E56">
      <w:pPr>
        <w:ind w:left="595" w:right="0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Elluviija  vastutab punktis 3.1. kirjeldatud uuringu teostaja leidmiseks riigihanke korraldamise eest. </w:t>
      </w:r>
    </w:p>
    <w:p w14:paraId="46FA6CF0" w14:textId="77777777" w:rsidR="00C24C2E" w:rsidRDefault="00774E56">
      <w:pPr>
        <w:ind w:left="19" w:right="0" w:firstLine="0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Elluviija järgib riigihanke korraldamisel riigihangete seaduses sätestatut. </w:t>
      </w:r>
    </w:p>
    <w:p w14:paraId="10320ADB" w14:textId="77777777" w:rsidR="00C24C2E" w:rsidRDefault="00774E56">
      <w:pPr>
        <w:ind w:left="595" w:right="0"/>
      </w:pPr>
      <w:r>
        <w:t>6.5.</w:t>
      </w:r>
      <w:r>
        <w:rPr>
          <w:rFonts w:ascii="Arial" w:eastAsia="Arial" w:hAnsi="Arial" w:cs="Arial"/>
        </w:rPr>
        <w:t xml:space="preserve"> </w:t>
      </w:r>
      <w:r>
        <w:t xml:space="preserve">Elluviija täidab teavituskohustust vastavalt Vabariigi Valitsuse 12. mai 2022. a. määrusele nr 54 „Perioodi 2021-2027 ühtekuuluvus- ja siseturvalisuspoliitika fondide vahendite andmisest avalikkuse teavitamine.“ </w:t>
      </w:r>
    </w:p>
    <w:p w14:paraId="6AD73AF7" w14:textId="77777777" w:rsidR="00C24C2E" w:rsidRDefault="00774E56">
      <w:pPr>
        <w:ind w:left="595" w:right="0"/>
      </w:pPr>
      <w:r>
        <w:t>6.6.</w:t>
      </w:r>
      <w:r>
        <w:rPr>
          <w:rFonts w:ascii="Arial" w:eastAsia="Arial" w:hAnsi="Arial" w:cs="Arial"/>
        </w:rPr>
        <w:t xml:space="preserve"> </w:t>
      </w:r>
      <w:r>
        <w:t xml:space="preserve">Elluviija tagab kõigis projektiga seonduvates avalikkusele suunatud tegevustes ligipääsetavuse.  </w:t>
      </w:r>
    </w:p>
    <w:p w14:paraId="5DFDF38A" w14:textId="77777777" w:rsidR="00C24C2E" w:rsidRDefault="00774E56">
      <w:pPr>
        <w:ind w:left="595" w:right="0"/>
      </w:pPr>
      <w:r>
        <w:t>6.7.</w:t>
      </w:r>
      <w:r>
        <w:rPr>
          <w:rFonts w:ascii="Arial" w:eastAsia="Arial" w:hAnsi="Arial" w:cs="Arial"/>
        </w:rPr>
        <w:t xml:space="preserve"> </w:t>
      </w:r>
      <w:r>
        <w:t xml:space="preserve">Elluviija säilitab tegevuste elluviimisega seotud dokumente, sealhulgas abikõlblikkust tõendavaid dokumente ja muid tõendeid vastavalt Euroopa Parlamendi ja nõukogu määruse (EL) 2021/1060 artikli 82 lõikele 1 viis aastat elluviijale tehtud lõppmakse tegemise aasta 31. detsembrist arvates.  </w:t>
      </w:r>
    </w:p>
    <w:p w14:paraId="7274DEDB" w14:textId="77777777" w:rsidR="00C24C2E" w:rsidRDefault="00774E56">
      <w:pPr>
        <w:ind w:left="595" w:right="0"/>
      </w:pPr>
      <w:r>
        <w:t>6.8.</w:t>
      </w:r>
      <w:r>
        <w:rPr>
          <w:rFonts w:ascii="Arial" w:eastAsia="Arial" w:hAnsi="Arial" w:cs="Arial"/>
        </w:rPr>
        <w:t xml:space="preserve"> </w:t>
      </w:r>
      <w:r>
        <w:t xml:space="preserve">Elluviija esitab rakendusüksusele maksete prognoosi ja info projekti kavandatavate, elluviidavate või lõpetatud riigihangete kohta igal aastal 1. juuliks ja 1. detsembriks. </w:t>
      </w:r>
    </w:p>
    <w:p w14:paraId="08965CB7" w14:textId="77777777" w:rsidR="00C24C2E" w:rsidRDefault="00774E56">
      <w:pPr>
        <w:ind w:left="595" w:right="0"/>
      </w:pPr>
      <w:r>
        <w:t>6.9.</w:t>
      </w:r>
      <w:r>
        <w:rPr>
          <w:rFonts w:ascii="Arial" w:eastAsia="Arial" w:hAnsi="Arial" w:cs="Arial"/>
        </w:rPr>
        <w:t xml:space="preserve"> </w:t>
      </w:r>
      <w:r>
        <w:t xml:space="preserve">Elluviija esitab rakendusüksusele viie tööpäeva jooksul juhtrühmas kokku lepitud aastase tegevuskava ja eelarve. </w:t>
      </w:r>
    </w:p>
    <w:p w14:paraId="0B6F945A" w14:textId="77777777" w:rsidR="00C24C2E" w:rsidRDefault="00774E56">
      <w:pPr>
        <w:ind w:left="19" w:right="0" w:firstLine="0"/>
      </w:pPr>
      <w:r>
        <w:t>6.10.</w:t>
      </w:r>
      <w:r>
        <w:rPr>
          <w:rFonts w:ascii="Arial" w:eastAsia="Arial" w:hAnsi="Arial" w:cs="Arial"/>
        </w:rPr>
        <w:t xml:space="preserve"> </w:t>
      </w:r>
      <w:r>
        <w:t xml:space="preserve">Elluviijale kohaldatakse toetuse saaja kohta ühendmääruses sätestatut. </w:t>
      </w:r>
    </w:p>
    <w:p w14:paraId="529AF931" w14:textId="77777777" w:rsidR="00C24C2E" w:rsidRDefault="00774E56">
      <w:pPr>
        <w:spacing w:after="47" w:line="259" w:lineRule="auto"/>
        <w:ind w:left="34" w:right="0" w:firstLine="0"/>
        <w:jc w:val="left"/>
      </w:pPr>
      <w:r>
        <w:t xml:space="preserve"> </w:t>
      </w:r>
    </w:p>
    <w:p w14:paraId="1E56A4FE" w14:textId="77777777" w:rsidR="00C24C2E" w:rsidRDefault="00774E56">
      <w:pPr>
        <w:pStyle w:val="Pealkiri1"/>
        <w:tabs>
          <w:tab w:val="center" w:pos="1549"/>
        </w:tabs>
        <w:ind w:left="0" w:firstLine="0"/>
      </w:pPr>
      <w:r>
        <w:t>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Projekti juhtrühm </w:t>
      </w:r>
    </w:p>
    <w:p w14:paraId="7D047617" w14:textId="77777777" w:rsidR="00C24C2E" w:rsidRDefault="00774E56">
      <w:pPr>
        <w:ind w:left="19" w:right="0" w:firstLine="0"/>
      </w:pPr>
      <w:r>
        <w:t>7.1.</w:t>
      </w:r>
      <w:r>
        <w:rPr>
          <w:rFonts w:ascii="Arial" w:eastAsia="Arial" w:hAnsi="Arial" w:cs="Arial"/>
        </w:rPr>
        <w:t xml:space="preserve"> </w:t>
      </w:r>
      <w:r>
        <w:t xml:space="preserve">Elluviija moodustab projekti juhtrühma ja korraldab selle tööd. </w:t>
      </w:r>
    </w:p>
    <w:p w14:paraId="2F335E0C" w14:textId="77777777" w:rsidR="00C24C2E" w:rsidRDefault="00774E56">
      <w:pPr>
        <w:ind w:left="595" w:right="0"/>
      </w:pPr>
      <w:r>
        <w:t>7.2.</w:t>
      </w:r>
      <w:r>
        <w:rPr>
          <w:rFonts w:ascii="Arial" w:eastAsia="Arial" w:hAnsi="Arial" w:cs="Arial"/>
        </w:rPr>
        <w:t xml:space="preserve"> </w:t>
      </w:r>
      <w:r>
        <w:t xml:space="preserve">Projekti juhtrühm koosneb Kliimaministeeriumi, elluviija, Keskkonnaameti, Keskkonnaagentuuri ja Ida-Virumaa Omavalitsuste Liidu esindajatest.  </w:t>
      </w:r>
    </w:p>
    <w:p w14:paraId="60ABB86A" w14:textId="77777777" w:rsidR="00C24C2E" w:rsidRDefault="00774E56">
      <w:pPr>
        <w:ind w:left="19" w:right="0" w:firstLine="0"/>
      </w:pPr>
      <w:r>
        <w:t>7.3.</w:t>
      </w:r>
      <w:r>
        <w:rPr>
          <w:rFonts w:ascii="Arial" w:eastAsia="Arial" w:hAnsi="Arial" w:cs="Arial"/>
        </w:rPr>
        <w:t xml:space="preserve"> </w:t>
      </w:r>
      <w:r>
        <w:t xml:space="preserve">Projekti juhtrühma kaasatakse vaatlejana rakendusüksuse esindaja. </w:t>
      </w:r>
    </w:p>
    <w:p w14:paraId="36CEB458" w14:textId="77777777" w:rsidR="00C24C2E" w:rsidRDefault="00774E56">
      <w:pPr>
        <w:ind w:left="595" w:right="0"/>
      </w:pPr>
      <w:r>
        <w:t>7.4.</w:t>
      </w:r>
      <w:r>
        <w:rPr>
          <w:rFonts w:ascii="Arial" w:eastAsia="Arial" w:hAnsi="Arial" w:cs="Arial"/>
        </w:rPr>
        <w:t xml:space="preserve"> </w:t>
      </w:r>
      <w:r>
        <w:t xml:space="preserve">Projekti juhtrühm koordineerib projekti rakendamist, hindab projekti rakendamise edukust ning kinnitab projekti detailse tegevuskava, hankeplaani, aastaeelarve, projekti vahearuanded ja projekti lõpparuande. </w:t>
      </w:r>
    </w:p>
    <w:p w14:paraId="32E954C8" w14:textId="77777777" w:rsidR="00C24C2E" w:rsidRDefault="00774E56">
      <w:pPr>
        <w:ind w:left="19" w:right="0" w:firstLine="0"/>
      </w:pPr>
      <w:r>
        <w:t>7.5.</w:t>
      </w:r>
      <w:r>
        <w:rPr>
          <w:rFonts w:ascii="Arial" w:eastAsia="Arial" w:hAnsi="Arial" w:cs="Arial"/>
        </w:rPr>
        <w:t xml:space="preserve"> </w:t>
      </w:r>
      <w:r>
        <w:t xml:space="preserve">Projekti juhtrühm kinnitab punktis 4.1. kirjeldatud uuringu aruande. </w:t>
      </w:r>
    </w:p>
    <w:p w14:paraId="3C665B11" w14:textId="77777777" w:rsidR="00C24C2E" w:rsidRDefault="00774E56">
      <w:pPr>
        <w:ind w:left="595" w:right="0"/>
      </w:pPr>
      <w:r>
        <w:t>7.6.</w:t>
      </w:r>
      <w:r>
        <w:rPr>
          <w:rFonts w:ascii="Arial" w:eastAsia="Arial" w:hAnsi="Arial" w:cs="Arial"/>
        </w:rPr>
        <w:t xml:space="preserve"> </w:t>
      </w:r>
      <w:r>
        <w:t xml:space="preserve">Projekti juhtrühm arvestab otsuste tegemisel kuluefektiivsust, abikõlblike kulude võimalikkust, projekti eesmärke, tulemusi ja näitajaid. </w:t>
      </w:r>
    </w:p>
    <w:p w14:paraId="3DC06FEC" w14:textId="77777777" w:rsidR="00C24C2E" w:rsidRDefault="00774E56">
      <w:pPr>
        <w:ind w:left="595" w:right="0"/>
      </w:pPr>
      <w:r>
        <w:t>7.7.</w:t>
      </w:r>
      <w:r>
        <w:rPr>
          <w:rFonts w:ascii="Arial" w:eastAsia="Arial" w:hAnsi="Arial" w:cs="Arial"/>
        </w:rPr>
        <w:t xml:space="preserve"> </w:t>
      </w:r>
      <w:r>
        <w:t xml:space="preserve">Projekti juhtrühm lähtub tegevuste valikul ühendmääruse §7 lõikes 1 nimetatud valikukriteeriumitest ja metoodikast. </w:t>
      </w:r>
    </w:p>
    <w:p w14:paraId="1A9274EC" w14:textId="77777777" w:rsidR="00C24C2E" w:rsidRDefault="00774E56">
      <w:pPr>
        <w:ind w:left="19" w:right="0" w:firstLine="0"/>
      </w:pPr>
      <w:r>
        <w:t>7.8.</w:t>
      </w:r>
      <w:r>
        <w:rPr>
          <w:rFonts w:ascii="Arial" w:eastAsia="Arial" w:hAnsi="Arial" w:cs="Arial"/>
        </w:rPr>
        <w:t xml:space="preserve"> </w:t>
      </w:r>
      <w:r>
        <w:t xml:space="preserve">Projekti elluviija ei osale projekti rakendamise edukuse hindamisel. </w:t>
      </w:r>
    </w:p>
    <w:p w14:paraId="7F9C4072" w14:textId="77777777" w:rsidR="00C24C2E" w:rsidRDefault="00774E56">
      <w:pPr>
        <w:ind w:left="19" w:right="0" w:firstLine="0"/>
      </w:pPr>
      <w:r>
        <w:t>7.9.</w:t>
      </w:r>
      <w:r>
        <w:rPr>
          <w:rFonts w:ascii="Arial" w:eastAsia="Arial" w:hAnsi="Arial" w:cs="Arial"/>
        </w:rPr>
        <w:t xml:space="preserve"> </w:t>
      </w:r>
      <w:r>
        <w:t xml:space="preserve">Projekti juhtrühmal on õigus eelarve piires eelarveridasid muuta. </w:t>
      </w:r>
    </w:p>
    <w:p w14:paraId="286156E4" w14:textId="77777777" w:rsidR="00C24C2E" w:rsidRDefault="00774E56">
      <w:pPr>
        <w:ind w:left="595" w:right="0"/>
      </w:pPr>
      <w:r>
        <w:t>7.10.</w:t>
      </w:r>
      <w:r>
        <w:rPr>
          <w:rFonts w:ascii="Arial" w:eastAsia="Arial" w:hAnsi="Arial" w:cs="Arial"/>
        </w:rPr>
        <w:t xml:space="preserve"> </w:t>
      </w:r>
      <w:r>
        <w:t xml:space="preserve">Projekti juhtrühm kinnitab toetatavate tegevuste raames iga-aastase tegevuskava eelneva aasta 15. detsembriks. 2024. aasta eelarve kinnitab juhtrühm 30 päeva jooksul käesoleva käskkirja jõustumisest. </w:t>
      </w:r>
    </w:p>
    <w:p w14:paraId="394F3DDF" w14:textId="77777777" w:rsidR="00C24C2E" w:rsidRDefault="00774E56">
      <w:pPr>
        <w:ind w:left="595" w:right="0"/>
      </w:pPr>
      <w:r>
        <w:t>7.11.</w:t>
      </w:r>
      <w:r>
        <w:rPr>
          <w:rFonts w:ascii="Arial" w:eastAsia="Arial" w:hAnsi="Arial" w:cs="Arial"/>
        </w:rPr>
        <w:t xml:space="preserve"> </w:t>
      </w:r>
      <w:r>
        <w:t xml:space="preserve">Projekti juhtrühm võib langetada valiku punktis 3.1.6. kirjeldatud võimalike jäätmekäitlus- või ringmajanduskeskuse asukohtade vahel.  </w:t>
      </w:r>
    </w:p>
    <w:p w14:paraId="30057412" w14:textId="77777777" w:rsidR="00C24C2E" w:rsidRDefault="00774E56">
      <w:pPr>
        <w:ind w:left="595" w:right="0"/>
      </w:pPr>
      <w:r>
        <w:t>7.12.</w:t>
      </w:r>
      <w:r>
        <w:rPr>
          <w:rFonts w:ascii="Arial" w:eastAsia="Arial" w:hAnsi="Arial" w:cs="Arial"/>
        </w:rPr>
        <w:t xml:space="preserve"> </w:t>
      </w:r>
      <w:r>
        <w:t xml:space="preserve">Projekti juhtrühm koostab punktis 3.1 kirjeldatud uuringu tulemustele tuginedes tegevuskava sekkumise järgmiseks etapiks.   </w:t>
      </w:r>
    </w:p>
    <w:p w14:paraId="5C42AB22" w14:textId="77777777" w:rsidR="00C24C2E" w:rsidRDefault="00774E56">
      <w:pPr>
        <w:ind w:left="19" w:right="0" w:firstLine="0"/>
      </w:pPr>
      <w:r>
        <w:t>7.13.</w:t>
      </w:r>
      <w:r>
        <w:rPr>
          <w:rFonts w:ascii="Arial" w:eastAsia="Arial" w:hAnsi="Arial" w:cs="Arial"/>
        </w:rPr>
        <w:t xml:space="preserve"> </w:t>
      </w:r>
      <w:r>
        <w:t xml:space="preserve">Juhul kui juhtrühm ei jõua konsensusele, langetab otsuse Kliimaministeeriumi juhtkond. </w:t>
      </w:r>
    </w:p>
    <w:p w14:paraId="04AC13F8" w14:textId="77777777" w:rsidR="00C24C2E" w:rsidRDefault="00774E56">
      <w:pPr>
        <w:spacing w:after="50" w:line="259" w:lineRule="auto"/>
        <w:ind w:left="461" w:right="0" w:firstLine="0"/>
        <w:jc w:val="left"/>
      </w:pPr>
      <w:r>
        <w:t xml:space="preserve"> </w:t>
      </w:r>
    </w:p>
    <w:p w14:paraId="5886B1B0" w14:textId="77777777" w:rsidR="00C24C2E" w:rsidRDefault="00774E56">
      <w:pPr>
        <w:tabs>
          <w:tab w:val="center" w:pos="2319"/>
        </w:tabs>
        <w:spacing w:after="0" w:line="259" w:lineRule="auto"/>
        <w:ind w:left="0" w:right="0" w:firstLine="0"/>
        <w:jc w:val="left"/>
      </w:pPr>
      <w:r>
        <w:rPr>
          <w:b/>
        </w:rPr>
        <w:lastRenderedPageBreak/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Tegevuste abikõlblikkuse periood </w:t>
      </w:r>
    </w:p>
    <w:p w14:paraId="425B874D" w14:textId="77777777" w:rsidR="00C24C2E" w:rsidRDefault="00774E56">
      <w:pPr>
        <w:ind w:left="600" w:right="0" w:firstLine="0"/>
      </w:pPr>
      <w:r>
        <w:t xml:space="preserve">Tegevuste abikõlblikkuse periood algab 1. jaanuaril 2024. a ja lõppeb 30. juunil 2025. .a.  </w:t>
      </w:r>
    </w:p>
    <w:p w14:paraId="4C62710F" w14:textId="77777777" w:rsidR="00C24C2E" w:rsidRDefault="00774E56">
      <w:pPr>
        <w:spacing w:after="49" w:line="259" w:lineRule="auto"/>
        <w:ind w:left="394" w:right="0" w:firstLine="0"/>
        <w:jc w:val="left"/>
      </w:pPr>
      <w:r>
        <w:t xml:space="preserve"> </w:t>
      </w:r>
    </w:p>
    <w:p w14:paraId="77982F5A" w14:textId="77777777" w:rsidR="00C24C2E" w:rsidRDefault="00774E56">
      <w:pPr>
        <w:pStyle w:val="Pealkiri1"/>
        <w:tabs>
          <w:tab w:val="center" w:pos="1508"/>
        </w:tabs>
        <w:ind w:left="0" w:firstLine="0"/>
      </w:pPr>
      <w:r>
        <w:t>9.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Tegevuste eelarve </w:t>
      </w:r>
    </w:p>
    <w:p w14:paraId="62887948" w14:textId="5C2752BC" w:rsidR="00DC7787" w:rsidRDefault="00A55399" w:rsidP="00DC7787">
      <w:pPr>
        <w:tabs>
          <w:tab w:val="center" w:pos="2698"/>
        </w:tabs>
        <w:ind w:left="0" w:firstLine="0"/>
        <w:jc w:val="left"/>
        <w:rPr>
          <w:ins w:id="115" w:author="Eerika Purgel" w:date="2025-10-20T12:38:00Z" w16du:dateUtc="2025-10-20T09:38:00Z"/>
        </w:rPr>
      </w:pPr>
      <w:bookmarkStart w:id="116" w:name="_Hlk211864529"/>
      <w:ins w:id="117" w:author="Eerika Purgel" w:date="2025-10-20T14:54:00Z" w16du:dateUtc="2025-10-20T11:54:00Z">
        <w:r>
          <w:t>9</w:t>
        </w:r>
      </w:ins>
      <w:ins w:id="118" w:author="Eerika Purgel" w:date="2025-10-20T12:38:00Z" w16du:dateUtc="2025-10-20T09:38:00Z">
        <w:r w:rsidR="00DC7787">
          <w:t xml:space="preserve">.1. </w:t>
        </w:r>
        <w:r w:rsidR="00DC7787">
          <w:tab/>
          <w:t xml:space="preserve">Toetust makstakse Ühtekuuluvusfondist. </w:t>
        </w:r>
      </w:ins>
    </w:p>
    <w:p w14:paraId="28A19B05" w14:textId="2C78C925" w:rsidR="00DC7787" w:rsidRDefault="00A55399" w:rsidP="00DC7787">
      <w:pPr>
        <w:ind w:left="765"/>
        <w:rPr>
          <w:ins w:id="119" w:author="Eerika Purgel" w:date="2025-10-20T12:38:00Z" w16du:dateUtc="2025-10-20T09:38:00Z"/>
        </w:rPr>
      </w:pPr>
      <w:ins w:id="120" w:author="Eerika Purgel" w:date="2025-10-20T14:54:00Z" w16du:dateUtc="2025-10-20T11:54:00Z">
        <w:r>
          <w:t>9</w:t>
        </w:r>
      </w:ins>
      <w:ins w:id="121" w:author="Eerika Purgel" w:date="2025-10-20T12:38:00Z" w16du:dateUtc="2025-10-20T09:38:00Z">
        <w:r w:rsidR="00DC7787">
          <w:t xml:space="preserve">.2. Toetuse maksimaalne osakaal on 85% abikõlblikest kuludest ning projekti riikliku kaasfinantseerimise minimaalne osakaal on 15% abikõlblikest kuludest. </w:t>
        </w:r>
      </w:ins>
    </w:p>
    <w:p w14:paraId="5AC4DCD1" w14:textId="7088D273" w:rsidR="00DC7787" w:rsidRDefault="00A55399" w:rsidP="00DC7787">
      <w:pPr>
        <w:ind w:left="765"/>
        <w:rPr>
          <w:ins w:id="122" w:author="Eerika Purgel" w:date="2025-10-20T12:38:00Z" w16du:dateUtc="2025-10-20T09:38:00Z"/>
        </w:rPr>
      </w:pPr>
      <w:ins w:id="123" w:author="Eerika Purgel" w:date="2025-10-20T14:54:00Z" w16du:dateUtc="2025-10-20T11:54:00Z">
        <w:r>
          <w:t>9</w:t>
        </w:r>
      </w:ins>
      <w:ins w:id="124" w:author="Eerika Purgel" w:date="2025-10-20T12:38:00Z" w16du:dateUtc="2025-10-20T09:38:00Z">
        <w:r w:rsidR="00DC7787">
          <w:t xml:space="preserve">.3. Projekti kogueelarve on </w:t>
        </w:r>
      </w:ins>
      <w:ins w:id="125" w:author="Eerika Purgel" w:date="2025-10-29T13:57:00Z" w16du:dateUtc="2025-10-29T11:57:00Z">
        <w:r w:rsidR="00D2343D">
          <w:t>69 127,46</w:t>
        </w:r>
      </w:ins>
      <w:ins w:id="126" w:author="Eerika Purgel" w:date="2025-10-20T12:38:00Z" w16du:dateUtc="2025-10-20T09:38:00Z">
        <w:r w:rsidR="00DC7787">
          <w:t xml:space="preserve"> eurot, millest EL toetus on</w:t>
        </w:r>
      </w:ins>
      <w:ins w:id="127" w:author="Eerika Purgel" w:date="2025-10-20T12:39:00Z" w16du:dateUtc="2025-10-20T09:39:00Z">
        <w:r w:rsidR="00F27EA4">
          <w:t xml:space="preserve"> </w:t>
        </w:r>
      </w:ins>
      <w:ins w:id="128" w:author="Eerika Purgel" w:date="2025-10-29T13:57:00Z" w16du:dateUtc="2025-10-29T11:57:00Z">
        <w:r w:rsidR="00D2343D">
          <w:t>58 758,34</w:t>
        </w:r>
      </w:ins>
      <w:ins w:id="129" w:author="Eerika Purgel" w:date="2025-10-20T12:38:00Z" w16du:dateUtc="2025-10-20T09:38:00Z">
        <w:r w:rsidR="00DC7787">
          <w:rPr>
            <w:b/>
          </w:rPr>
          <w:t xml:space="preserve"> </w:t>
        </w:r>
        <w:r w:rsidR="00DC7787">
          <w:t xml:space="preserve">eurot ning riiklik kaasfinantseering on </w:t>
        </w:r>
      </w:ins>
      <w:ins w:id="130" w:author="Eerika Purgel" w:date="2025-10-29T13:57:00Z" w16du:dateUtc="2025-10-29T11:57:00Z">
        <w:r w:rsidR="00D2343D">
          <w:t>10 369,12</w:t>
        </w:r>
      </w:ins>
      <w:ins w:id="131" w:author="Eerika Purgel" w:date="2025-10-20T12:38:00Z" w16du:dateUtc="2025-10-20T09:38:00Z">
        <w:r w:rsidR="00DC7787">
          <w:t xml:space="preserve"> eurot. Projekti tegevuste eelarve ja ajakava on lisas 2. </w:t>
        </w:r>
      </w:ins>
    </w:p>
    <w:bookmarkEnd w:id="116"/>
    <w:p w14:paraId="245D86E9" w14:textId="0A14EA17" w:rsidR="00C24C2E" w:rsidDel="00DC7787" w:rsidRDefault="00774E56">
      <w:pPr>
        <w:ind w:left="595" w:right="0"/>
        <w:rPr>
          <w:del w:id="132" w:author="Eerika Purgel" w:date="2025-10-20T12:38:00Z" w16du:dateUtc="2025-10-20T09:38:00Z"/>
        </w:rPr>
      </w:pPr>
      <w:del w:id="133" w:author="Eerika Purgel" w:date="2025-10-20T12:38:00Z" w16du:dateUtc="2025-10-20T09:38:00Z">
        <w:r w:rsidDel="00DC7787">
          <w:delText>9.1.</w:delText>
        </w:r>
        <w:r w:rsidDel="00DC7787">
          <w:rPr>
            <w:rFonts w:ascii="Arial" w:eastAsia="Arial" w:hAnsi="Arial" w:cs="Arial"/>
          </w:rPr>
          <w:delText xml:space="preserve"> </w:delText>
        </w:r>
        <w:r w:rsidDel="00DC7787">
          <w:delText xml:space="preserve">Toetust makstakse Õiglase Ülemineku Fondist ja tegevuse „Ida-Virumaa jäätmekäitluse piirkondlik arendamine“ eraldatud 6 285 714,00 eurot, millest Õiglase Ülemineku Fondi toetus on  4 875 199,80 eurot ning riiklik kaasfinantseering 1 410 514,20 eurot.  </w:delText>
        </w:r>
      </w:del>
    </w:p>
    <w:p w14:paraId="330D4BD2" w14:textId="1362E8CD" w:rsidR="00C24C2E" w:rsidDel="00DC7787" w:rsidRDefault="00774E56">
      <w:pPr>
        <w:ind w:left="595" w:right="0"/>
        <w:rPr>
          <w:del w:id="134" w:author="Eerika Purgel" w:date="2025-10-20T12:38:00Z" w16du:dateUtc="2025-10-20T09:38:00Z"/>
        </w:rPr>
      </w:pPr>
      <w:del w:id="135" w:author="Eerika Purgel" w:date="2025-10-20T12:38:00Z" w16du:dateUtc="2025-10-20T09:38:00Z">
        <w:r w:rsidDel="00DC7787">
          <w:delText>9.2.</w:delText>
        </w:r>
        <w:r w:rsidDel="00DC7787">
          <w:rPr>
            <w:rFonts w:ascii="Arial" w:eastAsia="Arial" w:hAnsi="Arial" w:cs="Arial"/>
          </w:rPr>
          <w:delText xml:space="preserve"> </w:delText>
        </w:r>
        <w:r w:rsidDel="00DC7787">
          <w:delText xml:space="preserve">Toetuse maksimaalne osakaal on 77,56% abikõlblikest kuludest ning projekti riikliku kaasfinantseerimise minimaalne osakaal on 22,44% abikõlblikest kuludest. </w:delText>
        </w:r>
      </w:del>
    </w:p>
    <w:p w14:paraId="20229374" w14:textId="158D231B" w:rsidR="00C24C2E" w:rsidDel="00DC7787" w:rsidRDefault="00774E56">
      <w:pPr>
        <w:ind w:left="595" w:right="0"/>
        <w:rPr>
          <w:del w:id="136" w:author="Eerika Purgel" w:date="2025-10-20T12:38:00Z" w16du:dateUtc="2025-10-20T09:38:00Z"/>
        </w:rPr>
      </w:pPr>
      <w:del w:id="137" w:author="Eerika Purgel" w:date="2025-10-20T12:38:00Z" w16du:dateUtc="2025-10-20T09:38:00Z">
        <w:r w:rsidDel="00DC7787">
          <w:delText>9.3.</w:delText>
        </w:r>
        <w:r w:rsidDel="00DC7787">
          <w:rPr>
            <w:rFonts w:ascii="Arial" w:eastAsia="Arial" w:hAnsi="Arial" w:cs="Arial"/>
          </w:rPr>
          <w:delText xml:space="preserve"> </w:delText>
        </w:r>
        <w:r w:rsidDel="00DC7787">
          <w:delText xml:space="preserve">Käesoleva käskkirja alusel toetatavate tegevuste elluviimiseks eraldatakse 250 000 eurot, millest Õiglase Ülemineku Fondi toetus on 193 900,00 eurot ning riiklik kaasfinantseering 56 100,00 eurot.  </w:delText>
        </w:r>
      </w:del>
    </w:p>
    <w:p w14:paraId="697F8CA6" w14:textId="77777777" w:rsidR="00C24C2E" w:rsidRDefault="00774E56">
      <w:pPr>
        <w:spacing w:after="26" w:line="259" w:lineRule="auto"/>
        <w:ind w:left="394" w:right="0" w:firstLine="0"/>
        <w:jc w:val="left"/>
      </w:pPr>
      <w:r>
        <w:t xml:space="preserve"> </w:t>
      </w:r>
    </w:p>
    <w:p w14:paraId="5D43AF65" w14:textId="77777777" w:rsidR="00C24C2E" w:rsidRDefault="00774E56">
      <w:pPr>
        <w:pStyle w:val="Pealkiri1"/>
        <w:ind w:left="29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Kulude abikõlblikkus </w:t>
      </w:r>
    </w:p>
    <w:p w14:paraId="08AC8F89" w14:textId="77777777" w:rsidR="00C24C2E" w:rsidRDefault="00774E56">
      <w:pPr>
        <w:ind w:left="595" w:right="0"/>
      </w:pPr>
      <w:r>
        <w:t>10.1.</w:t>
      </w:r>
      <w:r>
        <w:rPr>
          <w:rFonts w:ascii="Arial" w:eastAsia="Arial" w:hAnsi="Arial" w:cs="Arial"/>
        </w:rPr>
        <w:t xml:space="preserve"> </w:t>
      </w:r>
      <w:r>
        <w:t xml:space="preserve">Kulu on abikõlblik, kui see vastab ühendmääruse §-dele 15 ja 21 ning käesolevas käskkirjas sätestatud tingimustele. </w:t>
      </w:r>
    </w:p>
    <w:p w14:paraId="5F0B2614" w14:textId="77777777" w:rsidR="00C24C2E" w:rsidRDefault="00774E56">
      <w:pPr>
        <w:ind w:left="595" w:right="0"/>
      </w:pPr>
      <w:r>
        <w:t>10.2.</w:t>
      </w:r>
      <w:r>
        <w:rPr>
          <w:rFonts w:ascii="Arial" w:eastAsia="Arial" w:hAnsi="Arial" w:cs="Arial"/>
        </w:rPr>
        <w:t xml:space="preserve"> </w:t>
      </w:r>
      <w:r>
        <w:t xml:space="preserve">Abikõlblikud on kulud, mis on vajalikud punktis 4 nimetatud tulemuste saavutamiseks, sealhulgas: </w:t>
      </w:r>
    </w:p>
    <w:p w14:paraId="49C0A6A8" w14:textId="77777777" w:rsidR="00C24C2E" w:rsidRDefault="00774E56">
      <w:pPr>
        <w:ind w:left="742" w:right="0" w:firstLine="0"/>
      </w:pPr>
      <w:r>
        <w:t>10.2.1.</w:t>
      </w:r>
      <w:r>
        <w:rPr>
          <w:rFonts w:ascii="Arial" w:eastAsia="Arial" w:hAnsi="Arial" w:cs="Arial"/>
        </w:rPr>
        <w:t xml:space="preserve"> </w:t>
      </w:r>
      <w:r>
        <w:t xml:space="preserve">teavitamise, kaasamisürituste korraldamise ja avalikustamise kulud; </w:t>
      </w:r>
    </w:p>
    <w:p w14:paraId="7EC64941" w14:textId="77777777" w:rsidR="00C24C2E" w:rsidRDefault="00774E56">
      <w:pPr>
        <w:ind w:left="1246" w:right="0" w:hanging="504"/>
      </w:pPr>
      <w:r>
        <w:t>10.2.2.</w:t>
      </w:r>
      <w:r>
        <w:rPr>
          <w:rFonts w:ascii="Arial" w:eastAsia="Arial" w:hAnsi="Arial" w:cs="Arial"/>
        </w:rPr>
        <w:t xml:space="preserve"> </w:t>
      </w:r>
      <w:r>
        <w:t xml:space="preserve">ühtse määra alusel projekti kaudsed kulud, mis on nimetatud ühendmääruse §21 lõikes 4, seitsme protsendi ulatuses arvutades projekti otsesest abikõlblikust summast.  </w:t>
      </w:r>
    </w:p>
    <w:p w14:paraId="17F534BB" w14:textId="77777777" w:rsidR="00C24C2E" w:rsidRDefault="00774E56">
      <w:pPr>
        <w:ind w:left="19" w:right="0" w:firstLine="0"/>
      </w:pPr>
      <w:r>
        <w:t>10.3.</w:t>
      </w:r>
      <w:r>
        <w:rPr>
          <w:rFonts w:ascii="Arial" w:eastAsia="Arial" w:hAnsi="Arial" w:cs="Arial"/>
        </w:rPr>
        <w:t xml:space="preserve"> </w:t>
      </w:r>
      <w:r>
        <w:t xml:space="preserve">Abikõlblikud ei ole ühendmääruse §-s 17 nimetatud kulud. </w:t>
      </w:r>
    </w:p>
    <w:p w14:paraId="34F4B5FD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2AF66C66" w14:textId="77777777" w:rsidR="00C24C2E" w:rsidRDefault="00774E56">
      <w:pPr>
        <w:spacing w:after="28" w:line="259" w:lineRule="auto"/>
        <w:ind w:left="34" w:right="0" w:firstLine="0"/>
        <w:jc w:val="left"/>
      </w:pPr>
      <w:r>
        <w:t xml:space="preserve"> </w:t>
      </w:r>
    </w:p>
    <w:p w14:paraId="4AA95574" w14:textId="77777777" w:rsidR="00C24C2E" w:rsidRDefault="00774E56">
      <w:pPr>
        <w:pStyle w:val="Pealkiri1"/>
        <w:ind w:left="29"/>
      </w:pPr>
      <w:r>
        <w:t>11.</w:t>
      </w:r>
      <w:r>
        <w:rPr>
          <w:rFonts w:ascii="Arial" w:eastAsia="Arial" w:hAnsi="Arial" w:cs="Arial"/>
        </w:rPr>
        <w:t xml:space="preserve"> </w:t>
      </w:r>
      <w:r>
        <w:t xml:space="preserve">Toetuse maksmise tingimused ja kord </w:t>
      </w:r>
    </w:p>
    <w:p w14:paraId="5D401928" w14:textId="77777777" w:rsidR="00C24C2E" w:rsidRDefault="00774E56">
      <w:pPr>
        <w:ind w:left="595" w:right="0"/>
      </w:pPr>
      <w:r>
        <w:t>11.1.</w:t>
      </w:r>
      <w:r>
        <w:rPr>
          <w:rFonts w:ascii="Arial" w:eastAsia="Arial" w:hAnsi="Arial" w:cs="Arial"/>
        </w:rPr>
        <w:t xml:space="preserve"> </w:t>
      </w:r>
      <w:r>
        <w:t xml:space="preserve">Toetust makstakse abikõlbliku kulu hüvitamiseks ühendmääruse 6. peatükis sätestatud tingimusel ja korras. </w:t>
      </w:r>
    </w:p>
    <w:p w14:paraId="7F120173" w14:textId="77777777" w:rsidR="00C24C2E" w:rsidRDefault="00774E56">
      <w:pPr>
        <w:ind w:left="595" w:right="0"/>
      </w:pPr>
      <w:r>
        <w:t>11.2.</w:t>
      </w:r>
      <w:r>
        <w:rPr>
          <w:rFonts w:ascii="Arial" w:eastAsia="Arial" w:hAnsi="Arial" w:cs="Arial"/>
        </w:rPr>
        <w:t xml:space="preserve"> </w:t>
      </w:r>
      <w:r>
        <w:t xml:space="preserve">Toetust makstakse tegelike kulude alusel ühendmääruse § 27 lõikes 1 punktis 1 nimetatud tingimustel. </w:t>
      </w:r>
    </w:p>
    <w:p w14:paraId="70CE8486" w14:textId="77777777" w:rsidR="00C24C2E" w:rsidRDefault="00774E56">
      <w:pPr>
        <w:ind w:left="595" w:right="0"/>
      </w:pPr>
      <w:r>
        <w:t>11.3.</w:t>
      </w:r>
      <w:r>
        <w:rPr>
          <w:rFonts w:ascii="Arial" w:eastAsia="Arial" w:hAnsi="Arial" w:cs="Arial"/>
        </w:rPr>
        <w:t xml:space="preserve"> </w:t>
      </w:r>
      <w:r>
        <w:t xml:space="preserve">Kaudseid kulusid makstakse ühtse määra alusel ühendmääruse §28 lõikes 3 nimetatud tingimustel seitsme protsendi ulatuses otsesest abikõlblikust summast. </w:t>
      </w:r>
    </w:p>
    <w:p w14:paraId="3DBEEA50" w14:textId="77777777" w:rsidR="00C24C2E" w:rsidRDefault="00774E56">
      <w:pPr>
        <w:ind w:left="595" w:right="0"/>
      </w:pPr>
      <w:r>
        <w:t>11.4.</w:t>
      </w:r>
      <w:r>
        <w:rPr>
          <w:rFonts w:ascii="Arial" w:eastAsia="Arial" w:hAnsi="Arial" w:cs="Arial"/>
        </w:rPr>
        <w:t xml:space="preserve"> </w:t>
      </w:r>
      <w:r>
        <w:t xml:space="preserve">Elluviija esitab maksetaotluse e-toetuste keskkonnas ja lisab maksetaotlusele rakendusüksuse nõudmisel kuludokumentide ja nende tasumist tõendavate ja muude asjakohaste dokumentide koopiad. </w:t>
      </w:r>
    </w:p>
    <w:p w14:paraId="602FCC9D" w14:textId="77777777" w:rsidR="00C24C2E" w:rsidRDefault="00774E56">
      <w:pPr>
        <w:ind w:left="595" w:right="0"/>
      </w:pPr>
      <w:r>
        <w:t>11.5.</w:t>
      </w:r>
      <w:r>
        <w:rPr>
          <w:rFonts w:ascii="Arial" w:eastAsia="Arial" w:hAnsi="Arial" w:cs="Arial"/>
        </w:rPr>
        <w:t xml:space="preserve"> </w:t>
      </w:r>
      <w:r>
        <w:t xml:space="preserve">Elluviija esitab riigihanke korraldamist tõendavad dokumendid, kui riigihange ei ole läbi viidud riigihangete registris ja hankelepingus abikõlblike kulude summa ilma käibemaksuta on võrde 20 000 euroga või sellest suurem. </w:t>
      </w:r>
    </w:p>
    <w:p w14:paraId="24C97CCD" w14:textId="77777777" w:rsidR="00C24C2E" w:rsidRDefault="00774E56">
      <w:pPr>
        <w:ind w:left="595" w:right="0"/>
      </w:pPr>
      <w:r>
        <w:t>11.6.</w:t>
      </w:r>
      <w:r>
        <w:rPr>
          <w:rFonts w:ascii="Arial" w:eastAsia="Arial" w:hAnsi="Arial" w:cs="Arial"/>
        </w:rPr>
        <w:t xml:space="preserve"> </w:t>
      </w:r>
      <w:r>
        <w:t xml:space="preserve">Maksetaotlus esitatakse kord kuus kulude kohta, mille maksumus ületab 60 000 eurot ja muudel juhtudel vähemalt kord kvartalis. </w:t>
      </w:r>
    </w:p>
    <w:p w14:paraId="60C58F2D" w14:textId="77777777" w:rsidR="00C24C2E" w:rsidRDefault="00774E56">
      <w:pPr>
        <w:ind w:left="595" w:right="0"/>
      </w:pPr>
      <w:r>
        <w:t>11.7.</w:t>
      </w:r>
      <w:r>
        <w:rPr>
          <w:rFonts w:ascii="Arial" w:eastAsia="Arial" w:hAnsi="Arial" w:cs="Arial"/>
        </w:rPr>
        <w:t xml:space="preserve"> </w:t>
      </w:r>
      <w:r>
        <w:t xml:space="preserve">Rakendusüksus kontrollib 30 päeva jooksul maksetaotluse ja sellele lisatud dokumentide nõuetele vastavust, kulude abikõlblikkust ning vastavust käesolevas käskkirjas toodud tingimustele. Puuduste korral määrab rakendusüksus elluviijale 15-päevase tähtaja nende kõrvaldamiseks. Menetlusaeg pikeneb aja võrra, mis kulub elluviijal puuduste kõrvaldamiseks.  </w:t>
      </w:r>
    </w:p>
    <w:p w14:paraId="16128EDC" w14:textId="77777777" w:rsidR="00C24C2E" w:rsidRDefault="00774E56">
      <w:pPr>
        <w:ind w:left="595" w:right="0"/>
      </w:pPr>
      <w:r>
        <w:t>11.8.</w:t>
      </w:r>
      <w:r>
        <w:rPr>
          <w:rFonts w:ascii="Arial" w:eastAsia="Arial" w:hAnsi="Arial" w:cs="Arial"/>
        </w:rPr>
        <w:t xml:space="preserve"> </w:t>
      </w:r>
      <w:r>
        <w:t xml:space="preserve">Viimane maksetaotlus esitatakse pärast toetuse saamise tingimustega seotud ja kohustuste täitmist koos projekti lõpparuandega või päras projekti lõpparuande esitamist. </w:t>
      </w:r>
    </w:p>
    <w:p w14:paraId="60FF5BC5" w14:textId="77777777" w:rsidR="00C24C2E" w:rsidRDefault="00774E56">
      <w:pPr>
        <w:ind w:left="595" w:right="0"/>
      </w:pPr>
      <w:r>
        <w:t>11.9.</w:t>
      </w:r>
      <w:r>
        <w:rPr>
          <w:rFonts w:ascii="Arial" w:eastAsia="Arial" w:hAnsi="Arial" w:cs="Arial"/>
        </w:rPr>
        <w:t xml:space="preserve"> </w:t>
      </w:r>
      <w:r>
        <w:t xml:space="preserve"> Lõppmakse tehakse ühe kalendrikuu jooksul pärast seda kui rakendusüksus on lõpparuande kinnitanud. </w:t>
      </w:r>
    </w:p>
    <w:p w14:paraId="3F708A34" w14:textId="77777777" w:rsidR="00C24C2E" w:rsidRDefault="00774E56">
      <w:pPr>
        <w:ind w:left="595" w:right="0"/>
      </w:pPr>
      <w:r>
        <w:lastRenderedPageBreak/>
        <w:t>11.10.</w:t>
      </w:r>
      <w:r>
        <w:rPr>
          <w:rFonts w:ascii="Arial" w:eastAsia="Arial" w:hAnsi="Arial" w:cs="Arial"/>
        </w:rPr>
        <w:t xml:space="preserve"> </w:t>
      </w:r>
      <w:r>
        <w:t xml:space="preserve">Projekti kaudsete kuludega, mis on arvestatud ühtse määra alusel, seotud dokumente ei esitata. </w:t>
      </w:r>
    </w:p>
    <w:p w14:paraId="5B72CD79" w14:textId="77777777" w:rsidR="00C24C2E" w:rsidRDefault="00774E56">
      <w:pPr>
        <w:ind w:left="19" w:right="0" w:firstLine="0"/>
      </w:pPr>
      <w:r>
        <w:t>11.11.</w:t>
      </w:r>
      <w:r>
        <w:rPr>
          <w:rFonts w:ascii="Arial" w:eastAsia="Arial" w:hAnsi="Arial" w:cs="Arial"/>
        </w:rPr>
        <w:t xml:space="preserve"> </w:t>
      </w:r>
      <w:r>
        <w:t xml:space="preserve">Toetuse ettemakse võib elluviija taotlusel teha vastavalt ühendmääruse §-le 30:  </w:t>
      </w:r>
    </w:p>
    <w:p w14:paraId="5E4179F7" w14:textId="77777777" w:rsidR="00C24C2E" w:rsidRDefault="00774E56">
      <w:pPr>
        <w:ind w:left="1246" w:right="0" w:hanging="504"/>
      </w:pPr>
      <w:r>
        <w:t>11.11.1.</w:t>
      </w:r>
      <w:r>
        <w:rPr>
          <w:rFonts w:ascii="Arial" w:eastAsia="Arial" w:hAnsi="Arial" w:cs="Arial"/>
        </w:rPr>
        <w:t xml:space="preserve"> </w:t>
      </w:r>
      <w:r>
        <w:t xml:space="preserve">põhjendatud vajaduse korral kuni 40 protsendi ulatuses määratud maksmata toetuse summast; </w:t>
      </w:r>
    </w:p>
    <w:p w14:paraId="10F0DEDC" w14:textId="77777777" w:rsidR="00C24C2E" w:rsidRDefault="00774E56">
      <w:pPr>
        <w:tabs>
          <w:tab w:val="center" w:pos="1132"/>
          <w:tab w:val="center" w:pos="424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11.11.2.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ettemakse kasutamise periood on üks aasta.  </w:t>
      </w:r>
    </w:p>
    <w:p w14:paraId="03A26781" w14:textId="77777777" w:rsidR="00C24C2E" w:rsidRDefault="00774E56">
      <w:pPr>
        <w:spacing w:after="29" w:line="259" w:lineRule="auto"/>
        <w:ind w:left="34" w:right="0" w:firstLine="0"/>
        <w:jc w:val="left"/>
      </w:pPr>
      <w:r>
        <w:t xml:space="preserve"> </w:t>
      </w:r>
    </w:p>
    <w:p w14:paraId="08698194" w14:textId="77777777" w:rsidR="00C24C2E" w:rsidRDefault="00774E56">
      <w:pPr>
        <w:pStyle w:val="Pealkiri1"/>
        <w:ind w:left="29"/>
      </w:pPr>
      <w:r>
        <w:t>12.</w:t>
      </w:r>
      <w:r>
        <w:rPr>
          <w:rFonts w:ascii="Arial" w:eastAsia="Arial" w:hAnsi="Arial" w:cs="Arial"/>
        </w:rPr>
        <w:t xml:space="preserve"> </w:t>
      </w:r>
      <w:r>
        <w:t xml:space="preserve">Riigihangete läbiviimise nõustamine ja kontrollimine </w:t>
      </w:r>
    </w:p>
    <w:p w14:paraId="529CC9B4" w14:textId="77777777" w:rsidR="00C24C2E" w:rsidRDefault="00774E56">
      <w:pPr>
        <w:ind w:left="19" w:right="0" w:firstLine="0"/>
      </w:pPr>
      <w:r>
        <w:t>12.1.</w:t>
      </w:r>
      <w:r>
        <w:rPr>
          <w:rFonts w:ascii="Arial" w:eastAsia="Arial" w:hAnsi="Arial" w:cs="Arial"/>
        </w:rPr>
        <w:t xml:space="preserve"> </w:t>
      </w:r>
      <w:r>
        <w:t xml:space="preserve">Elluviijal on õigus saada rakendusüksuselt riigihangete läbiviimiseks nõustamist. </w:t>
      </w:r>
    </w:p>
    <w:p w14:paraId="63F2EE68" w14:textId="77777777" w:rsidR="00C24C2E" w:rsidRDefault="00774E56">
      <w:pPr>
        <w:ind w:left="595" w:right="0"/>
      </w:pPr>
      <w:r>
        <w:t>12.2.</w:t>
      </w:r>
      <w:r>
        <w:rPr>
          <w:rFonts w:ascii="Arial" w:eastAsia="Arial" w:hAnsi="Arial" w:cs="Arial"/>
        </w:rPr>
        <w:t xml:space="preserve"> </w:t>
      </w:r>
      <w:r>
        <w:t xml:space="preserve">Elluviija korraldab rakendusüksuse töötaja lisamise riigihangete registrisse hanke juurde vaatlejaks. </w:t>
      </w:r>
    </w:p>
    <w:p w14:paraId="79B0FAD2" w14:textId="77777777" w:rsidR="00C24C2E" w:rsidRDefault="00774E56">
      <w:pPr>
        <w:ind w:left="595" w:right="0"/>
      </w:pPr>
      <w:r>
        <w:t>12.3.</w:t>
      </w:r>
      <w:r>
        <w:rPr>
          <w:rFonts w:ascii="Arial" w:eastAsia="Arial" w:hAnsi="Arial" w:cs="Arial"/>
        </w:rPr>
        <w:t xml:space="preserve"> </w:t>
      </w:r>
      <w:r>
        <w:t xml:space="preserve">Elluviija teavitab rakendusüksust viivitamata hankelepingu sõlmimisest ja teeb rakendusüksusele sõlmitud hankelepingu kättesaadavaks. </w:t>
      </w:r>
    </w:p>
    <w:p w14:paraId="159351D6" w14:textId="77777777" w:rsidR="00C24C2E" w:rsidRDefault="00774E56">
      <w:pPr>
        <w:ind w:left="19" w:right="0" w:firstLine="0"/>
      </w:pPr>
      <w:r>
        <w:t>12.4.</w:t>
      </w:r>
      <w:r>
        <w:rPr>
          <w:rFonts w:ascii="Arial" w:eastAsia="Arial" w:hAnsi="Arial" w:cs="Arial"/>
        </w:rPr>
        <w:t xml:space="preserve"> </w:t>
      </w:r>
      <w:r>
        <w:t xml:space="preserve">Elluviija esitab rakendusüksusele teabe hankelepingu muudatuste ja selle põhjenduste kohta. </w:t>
      </w:r>
    </w:p>
    <w:p w14:paraId="4FB748D8" w14:textId="77777777" w:rsidR="00C24C2E" w:rsidRDefault="00774E56">
      <w:pPr>
        <w:spacing w:after="28" w:line="259" w:lineRule="auto"/>
        <w:ind w:left="600" w:right="0" w:firstLine="0"/>
        <w:jc w:val="left"/>
      </w:pPr>
      <w:r>
        <w:t xml:space="preserve"> </w:t>
      </w:r>
    </w:p>
    <w:p w14:paraId="457278F6" w14:textId="77777777" w:rsidR="00C24C2E" w:rsidRDefault="00774E56">
      <w:pPr>
        <w:pStyle w:val="Pealkiri1"/>
        <w:ind w:left="29"/>
      </w:pPr>
      <w:r>
        <w:t>13.</w:t>
      </w:r>
      <w:r>
        <w:rPr>
          <w:rFonts w:ascii="Arial" w:eastAsia="Arial" w:hAnsi="Arial" w:cs="Arial"/>
        </w:rPr>
        <w:t xml:space="preserve"> </w:t>
      </w:r>
      <w:r>
        <w:t xml:space="preserve"> Aruandlus ja seire </w:t>
      </w:r>
    </w:p>
    <w:p w14:paraId="53973DD2" w14:textId="77777777" w:rsidR="00C24C2E" w:rsidRDefault="00774E56">
      <w:pPr>
        <w:ind w:left="595" w:right="0"/>
      </w:pPr>
      <w:r>
        <w:t>13.1.</w:t>
      </w:r>
      <w:r>
        <w:rPr>
          <w:rFonts w:ascii="Arial" w:eastAsia="Arial" w:hAnsi="Arial" w:cs="Arial"/>
        </w:rPr>
        <w:t xml:space="preserve"> </w:t>
      </w:r>
      <w:r>
        <w:t xml:space="preserve">Projekti elluviija esitab kuue kuu möödudes käskkirja kehtestamisest e-toetuste keskkonnas rakendusüksusele projekti vahearuande tööde edenemise kohta. </w:t>
      </w:r>
    </w:p>
    <w:p w14:paraId="6C2B93ED" w14:textId="77777777" w:rsidR="00C24C2E" w:rsidRDefault="00774E56">
      <w:pPr>
        <w:ind w:left="595" w:right="0"/>
      </w:pPr>
      <w:r>
        <w:t>13.2.</w:t>
      </w:r>
      <w:r>
        <w:rPr>
          <w:rFonts w:ascii="Arial" w:eastAsia="Arial" w:hAnsi="Arial" w:cs="Arial"/>
        </w:rPr>
        <w:t xml:space="preserve"> </w:t>
      </w:r>
      <w:r>
        <w:t xml:space="preserve">Projekti elluviija esitab e-toetuste keskkonnas rakendusüksusele projekti lõpparuande ühe kuu jooksul projekti abikõlblikkuse perioodi lõppemisest. </w:t>
      </w:r>
    </w:p>
    <w:p w14:paraId="5ED6E7DA" w14:textId="77777777" w:rsidR="00C24C2E" w:rsidRDefault="00774E56">
      <w:pPr>
        <w:ind w:left="19" w:right="0" w:firstLine="0"/>
      </w:pPr>
      <w:r>
        <w:t>13.3.</w:t>
      </w:r>
      <w:r>
        <w:rPr>
          <w:rFonts w:ascii="Arial" w:eastAsia="Arial" w:hAnsi="Arial" w:cs="Arial"/>
        </w:rPr>
        <w:t xml:space="preserve"> </w:t>
      </w:r>
      <w:r>
        <w:t xml:space="preserve">Projekti lõpparuanne sisaldab projekti kõigi tegevuste ülevaadet. </w:t>
      </w:r>
    </w:p>
    <w:p w14:paraId="758980AA" w14:textId="77777777" w:rsidR="00C24C2E" w:rsidRDefault="00774E56">
      <w:pPr>
        <w:ind w:left="595" w:right="0"/>
      </w:pPr>
      <w:r>
        <w:t>13.4.</w:t>
      </w:r>
      <w:r>
        <w:rPr>
          <w:rFonts w:ascii="Arial" w:eastAsia="Arial" w:hAnsi="Arial" w:cs="Arial"/>
        </w:rPr>
        <w:t xml:space="preserve"> </w:t>
      </w:r>
      <w:r>
        <w:t xml:space="preserve">Projekti elluviija kirjeldab Eesti 2035 aluspõhimõtete ja sihtidega seotud horisontaalsete põhimõtete edendamiseks ellu viidud tegevusi ja tegevuste tulemusi. </w:t>
      </w:r>
    </w:p>
    <w:p w14:paraId="3719FE3B" w14:textId="77777777" w:rsidR="00C24C2E" w:rsidRDefault="00774E56">
      <w:pPr>
        <w:spacing w:after="26" w:line="259" w:lineRule="auto"/>
        <w:ind w:left="826" w:right="0" w:firstLine="0"/>
        <w:jc w:val="left"/>
      </w:pPr>
      <w:r>
        <w:t xml:space="preserve"> </w:t>
      </w:r>
    </w:p>
    <w:p w14:paraId="7B3AFCAA" w14:textId="77777777" w:rsidR="00C24C2E" w:rsidRDefault="00774E56">
      <w:pPr>
        <w:spacing w:after="0" w:line="259" w:lineRule="auto"/>
        <w:ind w:left="29" w:right="0" w:hanging="10"/>
        <w:jc w:val="left"/>
      </w:pPr>
      <w:r>
        <w:rPr>
          <w:b/>
        </w:rPr>
        <w:t>14.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Finantskorrektsiooni tegemise alused ja kord </w:t>
      </w:r>
    </w:p>
    <w:p w14:paraId="20FC00CB" w14:textId="77777777" w:rsidR="00C24C2E" w:rsidRDefault="00774E56">
      <w:pPr>
        <w:ind w:left="600" w:right="0" w:firstLine="0"/>
      </w:pPr>
      <w:r>
        <w:t xml:space="preserve">Finantskorrektsiooni tehakse ühendmääruse 7. peatüki kohaselt.  </w:t>
      </w:r>
    </w:p>
    <w:p w14:paraId="7EB7291C" w14:textId="77777777" w:rsidR="00C24C2E" w:rsidRDefault="00774E56">
      <w:pPr>
        <w:spacing w:after="29" w:line="259" w:lineRule="auto"/>
        <w:ind w:left="34" w:right="0" w:firstLine="0"/>
        <w:jc w:val="left"/>
      </w:pPr>
      <w:r>
        <w:t xml:space="preserve"> </w:t>
      </w:r>
    </w:p>
    <w:p w14:paraId="53B10E4F" w14:textId="77777777" w:rsidR="00C24C2E" w:rsidRDefault="00774E56">
      <w:pPr>
        <w:pStyle w:val="Pealkiri1"/>
        <w:ind w:left="29"/>
      </w:pPr>
      <w:r>
        <w:t>15.</w:t>
      </w:r>
      <w:r>
        <w:rPr>
          <w:rFonts w:ascii="Arial" w:eastAsia="Arial" w:hAnsi="Arial" w:cs="Arial"/>
        </w:rPr>
        <w:t xml:space="preserve"> </w:t>
      </w:r>
      <w:r>
        <w:t xml:space="preserve">Vaide esitamine </w:t>
      </w:r>
    </w:p>
    <w:p w14:paraId="4A7EBF58" w14:textId="77777777" w:rsidR="00C24C2E" w:rsidRDefault="00774E56">
      <w:pPr>
        <w:spacing w:after="471"/>
        <w:ind w:left="600" w:right="0" w:firstLine="0"/>
      </w:pPr>
      <w:r>
        <w:t xml:space="preserve">Rakendusüksuse toimingu või otsuse peale esitatakse enne halduskohtusse kaebuse esitamist vaie rakendusüksusele vastavalt perioodi 2021-2027 Euroopa Liidu ühtekuuluvus- ja siseturvalisuspoliitika fondide rakendamise seaduse §-le 31. Vaie vaadatakse läbi haldusmenetluse seaduses sätestatud korras. </w:t>
      </w:r>
    </w:p>
    <w:p w14:paraId="7B7F7A37" w14:textId="77777777" w:rsidR="00C24C2E" w:rsidRDefault="00774E56">
      <w:pPr>
        <w:spacing w:after="456" w:line="259" w:lineRule="auto"/>
        <w:ind w:left="34" w:right="0" w:firstLine="0"/>
        <w:jc w:val="left"/>
      </w:pPr>
      <w:r>
        <w:t xml:space="preserve"> </w:t>
      </w:r>
    </w:p>
    <w:p w14:paraId="64809BB8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34E2D8E8" w14:textId="77777777" w:rsidR="00C24C2E" w:rsidRDefault="00774E56">
      <w:pPr>
        <w:spacing w:after="0" w:line="259" w:lineRule="auto"/>
        <w:ind w:left="34" w:right="0" w:firstLine="0"/>
        <w:jc w:val="left"/>
      </w:pPr>
      <w:r>
        <w:t xml:space="preserve"> </w:t>
      </w:r>
    </w:p>
    <w:p w14:paraId="7DA807CE" w14:textId="77777777" w:rsidR="00C24C2E" w:rsidRDefault="00C24C2E">
      <w:pPr>
        <w:sectPr w:rsidR="00C24C2E">
          <w:pgSz w:w="11906" w:h="16838"/>
          <w:pgMar w:top="368" w:right="847" w:bottom="781" w:left="1668" w:header="708" w:footer="708" w:gutter="0"/>
          <w:cols w:space="708"/>
        </w:sectPr>
      </w:pPr>
    </w:p>
    <w:p w14:paraId="32406DA3" w14:textId="77777777" w:rsidR="00C24C2E" w:rsidRDefault="00774E56">
      <w:pPr>
        <w:tabs>
          <w:tab w:val="center" w:pos="11094"/>
        </w:tabs>
        <w:spacing w:after="0" w:line="259" w:lineRule="auto"/>
        <w:ind w:left="0" w:right="0" w:firstLine="0"/>
        <w:jc w:val="left"/>
      </w:pPr>
      <w:r>
        <w:lastRenderedPageBreak/>
        <w:t xml:space="preserve"> </w:t>
      </w:r>
      <w:r>
        <w:tab/>
      </w:r>
      <w:r>
        <w:rPr>
          <w:sz w:val="20"/>
        </w:rPr>
        <w:t xml:space="preserve">KINNITATUD </w:t>
      </w:r>
    </w:p>
    <w:p w14:paraId="6CBACD2B" w14:textId="77777777" w:rsidR="00C24C2E" w:rsidRDefault="00774E56">
      <w:pPr>
        <w:spacing w:after="581" w:line="265" w:lineRule="auto"/>
        <w:ind w:left="10" w:right="-15" w:hanging="10"/>
        <w:jc w:val="right"/>
      </w:pPr>
      <w:r>
        <w:rPr>
          <w:sz w:val="20"/>
        </w:rPr>
        <w:t xml:space="preserve">25.06.2024 käskkirjaga nr 1-2/24/264  </w:t>
      </w:r>
    </w:p>
    <w:p w14:paraId="0F1A9192" w14:textId="2D5D4702" w:rsidR="00C24C2E" w:rsidRDefault="00774E56" w:rsidP="003B1F41">
      <w:pPr>
        <w:spacing w:after="456" w:line="259" w:lineRule="auto"/>
        <w:ind w:left="0" w:right="0" w:firstLine="0"/>
        <w:jc w:val="left"/>
      </w:pPr>
      <w:r>
        <w:t xml:space="preserve"> Lisa 2: 2024-2025 tervikeelarve Ida-Virumaa jäätmekäitluse piirkondlikuks arendamiseks </w:t>
      </w:r>
    </w:p>
    <w:tbl>
      <w:tblPr>
        <w:tblStyle w:val="TableGrid"/>
        <w:tblW w:w="13646" w:type="dxa"/>
        <w:tblInd w:w="5" w:type="dxa"/>
        <w:tblCellMar>
          <w:top w:w="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94"/>
        <w:gridCol w:w="1817"/>
        <w:gridCol w:w="1817"/>
        <w:gridCol w:w="2079"/>
        <w:gridCol w:w="2079"/>
        <w:gridCol w:w="1937"/>
        <w:gridCol w:w="2023"/>
      </w:tblGrid>
      <w:tr w:rsidR="003B1F41" w14:paraId="20F9E83B" w14:textId="77777777" w:rsidTr="003B1F41">
        <w:trPr>
          <w:trHeight w:val="855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5885" w14:textId="77777777" w:rsidR="003B1F41" w:rsidRDefault="003B1F41">
            <w:pPr>
              <w:spacing w:after="0" w:line="259" w:lineRule="auto"/>
              <w:ind w:left="0" w:right="0" w:firstLine="0"/>
              <w:jc w:val="left"/>
            </w:pPr>
            <w:r>
              <w:t xml:space="preserve">Kogumaksumus  (EUR)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AEEC" w14:textId="77777777" w:rsidR="003B1F41" w:rsidRDefault="003B1F41">
            <w:pPr>
              <w:spacing w:after="0" w:line="259" w:lineRule="auto"/>
              <w:ind w:left="2" w:right="0" w:firstLine="0"/>
              <w:jc w:val="left"/>
            </w:pPr>
            <w:r>
              <w:t xml:space="preserve">Abikõlblik summa (EUR)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6DF2" w14:textId="77777777" w:rsidR="003B1F41" w:rsidRDefault="003B1F41">
            <w:pPr>
              <w:spacing w:after="0" w:line="259" w:lineRule="auto"/>
              <w:ind w:left="2" w:right="0" w:firstLine="0"/>
              <w:jc w:val="left"/>
            </w:pPr>
            <w:r>
              <w:t xml:space="preserve">Toetuse summa  (EUR)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4438" w14:textId="03A7DFB2" w:rsidR="003B1F41" w:rsidRPr="00031006" w:rsidRDefault="003B1F41">
            <w:pPr>
              <w:spacing w:after="0" w:line="259" w:lineRule="auto"/>
              <w:ind w:left="2" w:right="0" w:firstLine="0"/>
              <w:jc w:val="left"/>
            </w:pPr>
            <w:ins w:id="138" w:author="Eerika Purgel" w:date="2025-10-29T14:04:00Z" w16du:dateUtc="2025-10-29T12:04:00Z">
              <w:r w:rsidRPr="00031006">
                <w:t>Ühtekuuluvusfondi toetus</w:t>
              </w:r>
              <w:r>
                <w:t xml:space="preserve"> (EUR)</w:t>
              </w:r>
            </w:ins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D16E" w14:textId="42953CB8" w:rsidR="003B1F41" w:rsidDel="00031006" w:rsidRDefault="003B1F41">
            <w:pPr>
              <w:spacing w:after="0" w:line="259" w:lineRule="auto"/>
              <w:ind w:left="2" w:right="0" w:firstLine="0"/>
              <w:jc w:val="left"/>
              <w:rPr>
                <w:del w:id="139" w:author="Eerika Purgel" w:date="2025-10-20T15:01:00Z" w16du:dateUtc="2025-10-20T12:01:00Z"/>
              </w:rPr>
            </w:pPr>
            <w:ins w:id="140" w:author="Eerika Purgel" w:date="2025-10-20T15:01:00Z" w16du:dateUtc="2025-10-20T12:01:00Z">
              <w:r w:rsidRPr="00031006">
                <w:t>Ühtekuuluvusfondi toetus</w:t>
              </w:r>
            </w:ins>
            <w:del w:id="141" w:author="Eerika Purgel" w:date="2025-10-20T15:01:00Z" w16du:dateUtc="2025-10-20T12:01:00Z">
              <w:r w:rsidDel="00031006">
                <w:delText xml:space="preserve">Õiglase Ülemineku </w:delText>
              </w:r>
            </w:del>
          </w:p>
          <w:p w14:paraId="62C72DBE" w14:textId="6EC54003" w:rsidR="003B1F41" w:rsidRDefault="003B1F41">
            <w:pPr>
              <w:spacing w:after="0" w:line="259" w:lineRule="auto"/>
              <w:ind w:left="2" w:right="0" w:firstLine="0"/>
              <w:jc w:val="left"/>
            </w:pPr>
            <w:del w:id="142" w:author="Eerika Purgel" w:date="2025-10-20T15:01:00Z" w16du:dateUtc="2025-10-20T12:01:00Z">
              <w:r w:rsidDel="00031006">
                <w:delText xml:space="preserve">Fondi </w:delText>
              </w:r>
            </w:del>
            <w:r>
              <w:t xml:space="preserve">toetuse määr </w:t>
            </w:r>
          </w:p>
          <w:p w14:paraId="0E32C87D" w14:textId="77777777" w:rsidR="003B1F41" w:rsidRDefault="003B1F41">
            <w:pPr>
              <w:spacing w:after="0" w:line="259" w:lineRule="auto"/>
              <w:ind w:left="2" w:right="0" w:firstLine="0"/>
              <w:jc w:val="left"/>
            </w:pPr>
            <w:r>
              <w:t xml:space="preserve">(%)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1D8E" w14:textId="77777777" w:rsidR="003B1F41" w:rsidRDefault="003B1F41">
            <w:pPr>
              <w:spacing w:after="0" w:line="259" w:lineRule="auto"/>
              <w:ind w:left="2" w:right="0" w:firstLine="0"/>
              <w:jc w:val="left"/>
            </w:pPr>
            <w:r>
              <w:t xml:space="preserve">Riiklik </w:t>
            </w:r>
          </w:p>
          <w:p w14:paraId="7C74A8A0" w14:textId="77777777" w:rsidR="003B1F41" w:rsidRDefault="003B1F41">
            <w:pPr>
              <w:spacing w:after="0" w:line="259" w:lineRule="auto"/>
              <w:ind w:left="2" w:right="0" w:firstLine="0"/>
              <w:jc w:val="left"/>
            </w:pPr>
            <w:r>
              <w:t xml:space="preserve">kaasfinantseering (EUR)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EC60" w14:textId="77777777" w:rsidR="003B1F41" w:rsidRDefault="003B1F41">
            <w:pPr>
              <w:spacing w:after="0" w:line="259" w:lineRule="auto"/>
              <w:ind w:left="0" w:right="0" w:firstLine="0"/>
              <w:jc w:val="left"/>
            </w:pPr>
            <w:r>
              <w:t xml:space="preserve">Riikliku kaasfinantseeringu määr (%) </w:t>
            </w:r>
          </w:p>
        </w:tc>
      </w:tr>
      <w:tr w:rsidR="003B1F41" w14:paraId="5EAB8E9E" w14:textId="77777777" w:rsidTr="003B1F41">
        <w:trPr>
          <w:trHeight w:val="291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F29B" w14:textId="53A02B7D" w:rsidR="003B1F41" w:rsidRDefault="003B1F41">
            <w:pPr>
              <w:spacing w:after="0" w:line="259" w:lineRule="auto"/>
              <w:ind w:left="0" w:right="0" w:firstLine="0"/>
              <w:jc w:val="left"/>
            </w:pPr>
            <w:ins w:id="143" w:author="Eerika Purgel" w:date="2025-10-29T14:03:00Z" w16du:dateUtc="2025-10-29T12:03:00Z">
              <w:r>
                <w:t>69127,46</w:t>
              </w:r>
            </w:ins>
            <w:del w:id="144" w:author="Eerika Purgel" w:date="2025-10-29T14:03:00Z" w16du:dateUtc="2025-10-29T12:03:00Z">
              <w:r w:rsidDel="003B1F41">
                <w:delText xml:space="preserve">250 000,00 </w:delText>
              </w:r>
            </w:del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EF9D" w14:textId="3F32E287" w:rsidR="003B1F41" w:rsidRDefault="003B1F41">
            <w:pPr>
              <w:spacing w:after="0" w:line="259" w:lineRule="auto"/>
              <w:ind w:left="2" w:right="0" w:firstLine="0"/>
              <w:jc w:val="left"/>
            </w:pPr>
            <w:ins w:id="145" w:author="Eerika Purgel" w:date="2025-10-29T14:04:00Z" w16du:dateUtc="2025-10-29T12:04:00Z">
              <w:r>
                <w:t>69 127,46</w:t>
              </w:r>
            </w:ins>
            <w:del w:id="146" w:author="Eerika Purgel" w:date="2025-10-29T14:04:00Z" w16du:dateUtc="2025-10-29T12:04:00Z">
              <w:r w:rsidDel="003B1F41">
                <w:delText xml:space="preserve">250 000,00 </w:delText>
              </w:r>
            </w:del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2292" w14:textId="17074358" w:rsidR="003B1F41" w:rsidRDefault="003B1F41">
            <w:pPr>
              <w:spacing w:after="0" w:line="259" w:lineRule="auto"/>
              <w:ind w:left="2" w:right="0" w:firstLine="0"/>
              <w:jc w:val="left"/>
            </w:pPr>
            <w:ins w:id="147" w:author="Eerika Purgel" w:date="2025-10-29T14:04:00Z" w16du:dateUtc="2025-10-29T12:04:00Z">
              <w:r>
                <w:t>69 127,46</w:t>
              </w:r>
            </w:ins>
            <w:del w:id="148" w:author="Eerika Purgel" w:date="2025-10-20T15:00:00Z" w16du:dateUtc="2025-10-20T12:00:00Z">
              <w:r w:rsidDel="00031006">
                <w:delText>193 100</w:delText>
              </w:r>
            </w:del>
            <w:del w:id="149" w:author="Eerika Purgel" w:date="2025-10-29T14:04:00Z" w16du:dateUtc="2025-10-29T12:04:00Z">
              <w:r w:rsidDel="003B1F41">
                <w:delText xml:space="preserve">,00 </w:delText>
              </w:r>
            </w:del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F471" w14:textId="27E9DB73" w:rsidR="003B1F41" w:rsidRDefault="003B1F41">
            <w:pPr>
              <w:spacing w:after="0" w:line="259" w:lineRule="auto"/>
              <w:ind w:left="2" w:right="0" w:firstLine="0"/>
              <w:jc w:val="left"/>
            </w:pPr>
            <w:ins w:id="150" w:author="Eerika Purgel" w:date="2025-10-29T14:05:00Z" w16du:dateUtc="2025-10-29T12:05:00Z">
              <w:r>
                <w:t>58 758,34</w:t>
              </w:r>
            </w:ins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E7ED" w14:textId="33110F55" w:rsidR="003B1F41" w:rsidRDefault="003B1F41">
            <w:pPr>
              <w:spacing w:after="0" w:line="259" w:lineRule="auto"/>
              <w:ind w:left="2" w:right="0" w:firstLine="0"/>
              <w:jc w:val="left"/>
            </w:pPr>
            <w:ins w:id="151" w:author="Eerika Purgel" w:date="2025-10-20T15:00:00Z" w16du:dateUtc="2025-10-20T12:00:00Z">
              <w:r>
                <w:t>85</w:t>
              </w:r>
            </w:ins>
            <w:del w:id="152" w:author="Eerika Purgel" w:date="2025-10-20T15:00:00Z" w16du:dateUtc="2025-10-20T12:00:00Z">
              <w:r w:rsidDel="00031006">
                <w:delText>77,24</w:delText>
              </w:r>
            </w:del>
            <w:r>
              <w:t xml:space="preserve">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1B02" w14:textId="6A75D85D" w:rsidR="003B1F41" w:rsidRDefault="003B1F41">
            <w:pPr>
              <w:spacing w:after="0" w:line="259" w:lineRule="auto"/>
              <w:ind w:left="2" w:right="0" w:firstLine="0"/>
              <w:jc w:val="left"/>
            </w:pPr>
            <w:del w:id="153" w:author="Eerika Purgel" w:date="2025-10-20T15:01:00Z" w16du:dateUtc="2025-10-20T12:01:00Z">
              <w:r w:rsidDel="00031006">
                <w:delText xml:space="preserve">56 900, 00 </w:delText>
              </w:r>
            </w:del>
            <w:ins w:id="154" w:author="Eerika Purgel" w:date="2025-10-29T14:05:00Z" w16du:dateUtc="2025-10-29T12:05:00Z">
              <w:r>
                <w:t>10 369,12</w:t>
              </w:r>
            </w:ins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F721" w14:textId="463314E8" w:rsidR="003B1F41" w:rsidRDefault="003B1F41">
            <w:pPr>
              <w:spacing w:after="0" w:line="259" w:lineRule="auto"/>
              <w:ind w:left="0" w:right="0" w:firstLine="0"/>
              <w:jc w:val="left"/>
            </w:pPr>
            <w:ins w:id="155" w:author="Eerika Purgel" w:date="2025-10-20T15:01:00Z" w16du:dateUtc="2025-10-20T12:01:00Z">
              <w:r>
                <w:t>15</w:t>
              </w:r>
            </w:ins>
            <w:del w:id="156" w:author="Eerika Purgel" w:date="2025-10-20T15:01:00Z" w16du:dateUtc="2025-10-20T12:01:00Z">
              <w:r w:rsidDel="00031006">
                <w:delText>22,76</w:delText>
              </w:r>
            </w:del>
            <w:r>
              <w:t xml:space="preserve"> </w:t>
            </w:r>
          </w:p>
        </w:tc>
      </w:tr>
    </w:tbl>
    <w:p w14:paraId="55D2F1F4" w14:textId="4E547771" w:rsidR="00C24C2E" w:rsidRDefault="00774E56" w:rsidP="00A55399">
      <w:pPr>
        <w:spacing w:after="256" w:line="259" w:lineRule="auto"/>
        <w:ind w:left="0" w:right="0" w:firstLine="0"/>
        <w:jc w:val="left"/>
      </w:pPr>
      <w:r>
        <w:rPr>
          <w:b/>
        </w:rPr>
        <w:t xml:space="preserve">  </w:t>
      </w:r>
    </w:p>
    <w:tbl>
      <w:tblPr>
        <w:tblStyle w:val="TableGrid"/>
        <w:tblW w:w="14145" w:type="dxa"/>
        <w:tblInd w:w="5" w:type="dxa"/>
        <w:tblCellMar>
          <w:top w:w="6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27"/>
        <w:gridCol w:w="2830"/>
        <w:gridCol w:w="2830"/>
        <w:gridCol w:w="2830"/>
        <w:gridCol w:w="2828"/>
      </w:tblGrid>
      <w:tr w:rsidR="00C24C2E" w14:paraId="6B850DA1" w14:textId="77777777" w:rsidTr="00774E56">
        <w:trPr>
          <w:trHeight w:val="838"/>
        </w:trPr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12E8" w14:textId="77777777" w:rsidR="00C24C2E" w:rsidRDefault="00774E56">
            <w:pPr>
              <w:spacing w:after="0" w:line="259" w:lineRule="auto"/>
              <w:ind w:left="0" w:right="0" w:firstLine="0"/>
              <w:jc w:val="left"/>
            </w:pPr>
            <w:r>
              <w:t xml:space="preserve">Tegevuse nimetus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0C06" w14:textId="3CC57F0A" w:rsidR="00C24C2E" w:rsidRDefault="00A55399">
            <w:pPr>
              <w:spacing w:after="0" w:line="259" w:lineRule="auto"/>
              <w:ind w:left="2" w:right="0" w:firstLine="0"/>
              <w:jc w:val="left"/>
            </w:pPr>
            <w:r>
              <w:t xml:space="preserve">Statistiline näitaja koos sihttasemega ning meetme nimekirja väljundnäitaja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0F6E" w14:textId="77777777" w:rsidR="00C24C2E" w:rsidRDefault="00774E56">
            <w:pPr>
              <w:spacing w:after="0" w:line="259" w:lineRule="auto"/>
              <w:ind w:left="2" w:right="0" w:firstLine="0"/>
              <w:jc w:val="left"/>
            </w:pPr>
            <w:r>
              <w:t xml:space="preserve">Abikõlblik kogusumma (EUR)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D337" w14:textId="574FC288" w:rsidR="00C24C2E" w:rsidRDefault="00031006">
            <w:pPr>
              <w:spacing w:after="0" w:line="259" w:lineRule="auto"/>
              <w:ind w:left="0" w:right="0" w:firstLine="0"/>
              <w:jc w:val="left"/>
            </w:pPr>
            <w:ins w:id="157" w:author="Eerika Purgel" w:date="2025-10-20T15:01:00Z" w16du:dateUtc="2025-10-20T12:01:00Z">
              <w:r w:rsidRPr="00031006">
                <w:t>Ühtekuuluvusfondi toetus</w:t>
              </w:r>
              <w:r w:rsidRPr="00031006" w:rsidDel="00031006">
                <w:t xml:space="preserve"> </w:t>
              </w:r>
            </w:ins>
            <w:del w:id="158" w:author="Eerika Purgel" w:date="2025-10-20T15:01:00Z" w16du:dateUtc="2025-10-20T12:01:00Z">
              <w:r w:rsidR="00774E56" w:rsidDel="00031006">
                <w:delText xml:space="preserve">Õiglase Ülemineku Fondi toetus </w:delText>
              </w:r>
            </w:del>
            <w:r w:rsidR="00774E56">
              <w:t xml:space="preserve">(EUR)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C02A" w14:textId="77777777" w:rsidR="00C24C2E" w:rsidRDefault="00774E56">
            <w:pPr>
              <w:spacing w:after="0" w:line="259" w:lineRule="auto"/>
              <w:ind w:left="0" w:right="0" w:firstLine="0"/>
              <w:jc w:val="left"/>
            </w:pPr>
            <w:r>
              <w:t xml:space="preserve">Riiklik kaasfinantseering (EUR) </w:t>
            </w:r>
          </w:p>
        </w:tc>
      </w:tr>
      <w:tr w:rsidR="00C24C2E" w14:paraId="3969A29E" w14:textId="77777777" w:rsidTr="003B1F41">
        <w:trPr>
          <w:trHeight w:val="661"/>
        </w:trPr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DBC9" w14:textId="77777777" w:rsidR="00C24C2E" w:rsidRDefault="00774E56">
            <w:pPr>
              <w:spacing w:after="0" w:line="259" w:lineRule="auto"/>
              <w:ind w:left="0" w:right="0" w:firstLine="0"/>
              <w:jc w:val="center"/>
            </w:pPr>
            <w:r>
              <w:t xml:space="preserve">Ida-Virumaa piirkondlik jäätmekäitluse uuring 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A918" w14:textId="77777777" w:rsidR="003B1F41" w:rsidRDefault="00774E56">
            <w:pPr>
              <w:spacing w:after="0" w:line="259" w:lineRule="auto"/>
              <w:ind w:left="2" w:right="0" w:firstLine="0"/>
              <w:jc w:val="left"/>
              <w:rPr>
                <w:ins w:id="159" w:author="Eerika Purgel" w:date="2025-10-29T14:05:00Z" w16du:dateUtc="2025-10-29T12:05:00Z"/>
              </w:rPr>
            </w:pPr>
            <w:r w:rsidRPr="00A55399">
              <w:t>Läbiviidud uuringute arv</w:t>
            </w:r>
            <w:r w:rsidR="00A55399" w:rsidRPr="00A55399">
              <w:t xml:space="preserve"> (1); </w:t>
            </w:r>
            <w:r w:rsidRPr="00A55399">
              <w:t xml:space="preserve"> </w:t>
            </w:r>
          </w:p>
          <w:p w14:paraId="53C4A96D" w14:textId="2255483A" w:rsidR="00C24C2E" w:rsidRPr="00A55399" w:rsidRDefault="00A55399">
            <w:pPr>
              <w:spacing w:after="0" w:line="259" w:lineRule="auto"/>
              <w:ind w:left="2" w:right="0" w:firstLine="0"/>
              <w:jc w:val="left"/>
            </w:pPr>
            <w:r w:rsidRPr="00A55399">
              <w:t>Investeeringud ringmajanduse arendamisse (eurodes)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AA8" w14:textId="56B6822E" w:rsidR="00C24C2E" w:rsidRDefault="003B1F41">
            <w:pPr>
              <w:spacing w:after="0" w:line="259" w:lineRule="auto"/>
              <w:ind w:left="9" w:right="0" w:firstLine="0"/>
              <w:jc w:val="center"/>
            </w:pPr>
            <w:ins w:id="160" w:author="Eerika Purgel" w:date="2025-10-29T14:06:00Z" w16du:dateUtc="2025-10-29T12:06:00Z">
              <w:r>
                <w:t>64 605,10</w:t>
              </w:r>
            </w:ins>
            <w:del w:id="161" w:author="Eerika Purgel" w:date="2025-10-29T14:06:00Z" w16du:dateUtc="2025-10-29T12:06:00Z">
              <w:r w:rsidR="00774E56" w:rsidDel="003B1F41">
                <w:delText>2</w:delText>
              </w:r>
            </w:del>
            <w:del w:id="162" w:author="Eerika Purgel" w:date="2025-10-29T14:07:00Z" w16du:dateUtc="2025-10-29T12:07:00Z">
              <w:r w:rsidR="00774E56" w:rsidDel="003B1F41">
                <w:delText xml:space="preserve">32 500,00 </w:delText>
              </w:r>
            </w:del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F3A0" w14:textId="702FC056" w:rsidR="00C24C2E" w:rsidRDefault="003B1F41">
            <w:pPr>
              <w:spacing w:after="0" w:line="259" w:lineRule="auto"/>
              <w:ind w:left="5" w:right="0" w:firstLine="0"/>
              <w:jc w:val="center"/>
            </w:pPr>
            <w:ins w:id="163" w:author="Eerika Purgel" w:date="2025-10-29T14:06:00Z" w16du:dateUtc="2025-10-29T12:06:00Z">
              <w:r>
                <w:t>54 914,33</w:t>
              </w:r>
            </w:ins>
            <w:del w:id="164" w:author="Eerika Purgel" w:date="2025-10-20T15:02:00Z" w16du:dateUtc="2025-10-20T12:02:00Z">
              <w:r w:rsidR="00774E56" w:rsidDel="00031006">
                <w:delText xml:space="preserve">179 583,00 </w:delText>
              </w:r>
            </w:del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1DBD" w14:textId="43225CB4" w:rsidR="00C24C2E" w:rsidRDefault="00774E56">
            <w:pPr>
              <w:spacing w:after="0" w:line="259" w:lineRule="auto"/>
              <w:ind w:left="8" w:right="0" w:firstLine="0"/>
              <w:jc w:val="center"/>
            </w:pPr>
            <w:del w:id="165" w:author="Eerika Purgel" w:date="2025-10-20T15:02:00Z" w16du:dateUtc="2025-10-20T12:02:00Z">
              <w:r w:rsidDel="00031006">
                <w:delText xml:space="preserve">52 917,00 </w:delText>
              </w:r>
            </w:del>
            <w:ins w:id="166" w:author="Eerika Purgel" w:date="2025-10-29T14:06:00Z" w16du:dateUtc="2025-10-29T12:06:00Z">
              <w:r w:rsidR="003B1F41">
                <w:t>9 690,77</w:t>
              </w:r>
            </w:ins>
          </w:p>
        </w:tc>
      </w:tr>
      <w:tr w:rsidR="00C24C2E" w14:paraId="4DB09AF9" w14:textId="77777777" w:rsidTr="003B1F41">
        <w:trPr>
          <w:trHeight w:val="530"/>
        </w:trPr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61C4" w14:textId="77777777" w:rsidR="00C24C2E" w:rsidRDefault="00774E56">
            <w:pPr>
              <w:spacing w:after="0" w:line="259" w:lineRule="auto"/>
              <w:ind w:left="8" w:right="0" w:firstLine="0"/>
              <w:jc w:val="center"/>
            </w:pPr>
            <w:r>
              <w:t xml:space="preserve">Kaudsed kulud ühtse määra alusel (7%)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0351ED" w14:textId="77777777" w:rsidR="00C24C2E" w:rsidRDefault="00C24C2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AD400" w14:textId="332D2175" w:rsidR="00C24C2E" w:rsidRDefault="003B1F41">
            <w:pPr>
              <w:spacing w:after="0" w:line="259" w:lineRule="auto"/>
              <w:ind w:left="9" w:right="0" w:firstLine="0"/>
              <w:jc w:val="center"/>
            </w:pPr>
            <w:ins w:id="167" w:author="Eerika Purgel" w:date="2025-10-29T14:07:00Z" w16du:dateUtc="2025-10-29T12:07:00Z">
              <w:r>
                <w:t>4 522,36</w:t>
              </w:r>
            </w:ins>
            <w:del w:id="168" w:author="Eerika Purgel" w:date="2025-10-29T14:07:00Z" w16du:dateUtc="2025-10-29T12:07:00Z">
              <w:r w:rsidR="00774E56" w:rsidDel="003B1F41">
                <w:delText xml:space="preserve">17 500,00 </w:delText>
              </w:r>
            </w:del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FB35" w14:textId="3FD8B172" w:rsidR="00C24C2E" w:rsidRDefault="003B1F41">
            <w:pPr>
              <w:spacing w:after="0" w:line="259" w:lineRule="auto"/>
              <w:ind w:left="5" w:right="0" w:firstLine="0"/>
              <w:jc w:val="center"/>
            </w:pPr>
            <w:ins w:id="169" w:author="Eerika Purgel" w:date="2025-10-29T14:07:00Z" w16du:dateUtc="2025-10-29T12:07:00Z">
              <w:r>
                <w:t>3 844,01</w:t>
              </w:r>
            </w:ins>
            <w:del w:id="170" w:author="Eerika Purgel" w:date="2025-10-20T15:02:00Z" w16du:dateUtc="2025-10-20T12:02:00Z">
              <w:r w:rsidR="00774E56" w:rsidDel="00031006">
                <w:delText xml:space="preserve">13 517,00 </w:delText>
              </w:r>
            </w:del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2015" w14:textId="525D09B0" w:rsidR="00C24C2E" w:rsidRDefault="003B1F41">
            <w:pPr>
              <w:spacing w:after="0" w:line="259" w:lineRule="auto"/>
              <w:ind w:left="8" w:right="0" w:firstLine="0"/>
              <w:jc w:val="center"/>
            </w:pPr>
            <w:ins w:id="171" w:author="Eerika Purgel" w:date="2025-10-29T14:07:00Z" w16du:dateUtc="2025-10-29T12:07:00Z">
              <w:r>
                <w:t>678,35</w:t>
              </w:r>
            </w:ins>
            <w:del w:id="172" w:author="Eerika Purgel" w:date="2025-10-20T15:02:00Z" w16du:dateUtc="2025-10-20T12:02:00Z">
              <w:r w:rsidR="00774E56" w:rsidDel="00031006">
                <w:delText xml:space="preserve">3 983,00 </w:delText>
              </w:r>
            </w:del>
          </w:p>
        </w:tc>
      </w:tr>
      <w:tr w:rsidR="00031006" w14:paraId="0560E034" w14:textId="77777777" w:rsidTr="003B1F41">
        <w:trPr>
          <w:trHeight w:val="70"/>
          <w:ins w:id="173" w:author="Eerika Purgel" w:date="2025-10-20T15:03:00Z"/>
        </w:trPr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865C" w14:textId="3B202E67" w:rsidR="00031006" w:rsidRDefault="00031006">
            <w:pPr>
              <w:spacing w:after="0" w:line="259" w:lineRule="auto"/>
              <w:ind w:left="8" w:right="0" w:firstLine="0"/>
              <w:jc w:val="center"/>
              <w:rPr>
                <w:ins w:id="174" w:author="Eerika Purgel" w:date="2025-10-20T15:03:00Z" w16du:dateUtc="2025-10-20T12:03:00Z"/>
              </w:rPr>
            </w:pPr>
            <w:ins w:id="175" w:author="Eerika Purgel" w:date="2025-10-20T15:03:00Z" w16du:dateUtc="2025-10-20T12:03:00Z">
              <w:r>
                <w:t>Projekti eelarve kokku:</w:t>
              </w:r>
            </w:ins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4BF1" w14:textId="77777777" w:rsidR="00031006" w:rsidRDefault="00031006">
            <w:pPr>
              <w:spacing w:after="160" w:line="259" w:lineRule="auto"/>
              <w:ind w:left="0" w:right="0" w:firstLine="0"/>
              <w:jc w:val="left"/>
              <w:rPr>
                <w:ins w:id="176" w:author="Eerika Purgel" w:date="2025-10-20T15:03:00Z" w16du:dateUtc="2025-10-20T12:03:00Z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3233" w14:textId="68E56A57" w:rsidR="00031006" w:rsidRDefault="003B1F41">
            <w:pPr>
              <w:spacing w:after="0" w:line="259" w:lineRule="auto"/>
              <w:ind w:left="9" w:right="0" w:firstLine="0"/>
              <w:jc w:val="center"/>
              <w:rPr>
                <w:ins w:id="177" w:author="Eerika Purgel" w:date="2025-10-20T15:03:00Z" w16du:dateUtc="2025-10-20T12:03:00Z"/>
              </w:rPr>
            </w:pPr>
            <w:ins w:id="178" w:author="Eerika Purgel" w:date="2025-10-29T14:07:00Z" w16du:dateUtc="2025-10-29T12:07:00Z">
              <w:r>
                <w:t>69 127,46</w:t>
              </w:r>
            </w:ins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C733F" w14:textId="6C2FD8A9" w:rsidR="00031006" w:rsidDel="00031006" w:rsidRDefault="003B1F41">
            <w:pPr>
              <w:spacing w:after="0" w:line="259" w:lineRule="auto"/>
              <w:ind w:left="5" w:right="0" w:firstLine="0"/>
              <w:jc w:val="center"/>
              <w:rPr>
                <w:ins w:id="179" w:author="Eerika Purgel" w:date="2025-10-20T15:03:00Z" w16du:dateUtc="2025-10-20T12:03:00Z"/>
              </w:rPr>
            </w:pPr>
            <w:ins w:id="180" w:author="Eerika Purgel" w:date="2025-10-29T14:07:00Z" w16du:dateUtc="2025-10-29T12:07:00Z">
              <w:r>
                <w:t>58 758,34</w:t>
              </w:r>
            </w:ins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EB83" w14:textId="116921F6" w:rsidR="00031006" w:rsidDel="00031006" w:rsidRDefault="003B1F41">
            <w:pPr>
              <w:spacing w:after="0" w:line="259" w:lineRule="auto"/>
              <w:ind w:left="8" w:right="0" w:firstLine="0"/>
              <w:jc w:val="center"/>
              <w:rPr>
                <w:ins w:id="181" w:author="Eerika Purgel" w:date="2025-10-20T15:03:00Z" w16du:dateUtc="2025-10-20T12:03:00Z"/>
              </w:rPr>
            </w:pPr>
            <w:ins w:id="182" w:author="Eerika Purgel" w:date="2025-10-29T14:07:00Z" w16du:dateUtc="2025-10-29T12:07:00Z">
              <w:r>
                <w:t>10 369,12</w:t>
              </w:r>
            </w:ins>
          </w:p>
        </w:tc>
      </w:tr>
    </w:tbl>
    <w:p w14:paraId="354488A7" w14:textId="0F69644B" w:rsidR="00C24C2E" w:rsidRDefault="00774E56" w:rsidP="003B1F41">
      <w:pPr>
        <w:spacing w:after="2287" w:line="259" w:lineRule="auto"/>
        <w:ind w:left="0" w:right="0" w:firstLine="0"/>
        <w:jc w:val="left"/>
      </w:pPr>
      <w:r>
        <w:t xml:space="preserve"> </w:t>
      </w:r>
    </w:p>
    <w:sectPr w:rsidR="00C24C2E">
      <w:pgSz w:w="16838" w:h="11906" w:orient="landscape"/>
      <w:pgMar w:top="1440" w:right="2669" w:bottom="1440" w:left="67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83A"/>
    <w:multiLevelType w:val="hybridMultilevel"/>
    <w:tmpl w:val="923450E6"/>
    <w:lvl w:ilvl="0" w:tplc="015A539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EEAEF8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029550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60C62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DC6CF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A05C4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F851C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D6F33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045596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1D7DAC"/>
    <w:multiLevelType w:val="hybridMultilevel"/>
    <w:tmpl w:val="F77A9164"/>
    <w:lvl w:ilvl="0" w:tplc="48AC743E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94890A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3A0FD4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8F086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84C952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4A2480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8EF6C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FE5300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74700C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E5CA1"/>
    <w:multiLevelType w:val="hybridMultilevel"/>
    <w:tmpl w:val="A0820642"/>
    <w:lvl w:ilvl="0" w:tplc="8B0CB07C">
      <w:start w:val="1"/>
      <w:numFmt w:val="decimal"/>
      <w:lvlText w:val="%1."/>
      <w:lvlJc w:val="left"/>
      <w:pPr>
        <w:ind w:left="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4D648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8E7DA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125A9A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255D8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09BA2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A3264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549F02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F0307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3610590">
    <w:abstractNumId w:val="0"/>
  </w:num>
  <w:num w:numId="2" w16cid:durableId="1668896950">
    <w:abstractNumId w:val="2"/>
  </w:num>
  <w:num w:numId="3" w16cid:durableId="145197328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erika Purgel">
    <w15:presenceInfo w15:providerId="AD" w15:userId="S::Eerika.Purgel@envir.ee::0c6c4b8d-1728-431d-b5e7-fa8ad6bfe61d"/>
  </w15:person>
  <w15:person w15:author="Mihkel Krusberg">
    <w15:presenceInfo w15:providerId="AD" w15:userId="S::Mihkel.Krusberg@kliimaministeerium.ee::01c68f94-1dd6-421f-be29-8b31b4c0e4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C2E"/>
    <w:rsid w:val="00031006"/>
    <w:rsid w:val="0007684B"/>
    <w:rsid w:val="00087849"/>
    <w:rsid w:val="001C31B8"/>
    <w:rsid w:val="001D239C"/>
    <w:rsid w:val="001D3DF5"/>
    <w:rsid w:val="001F4ED1"/>
    <w:rsid w:val="00243AFF"/>
    <w:rsid w:val="003B1F41"/>
    <w:rsid w:val="003D3925"/>
    <w:rsid w:val="003E178A"/>
    <w:rsid w:val="005071C0"/>
    <w:rsid w:val="00625632"/>
    <w:rsid w:val="0065020B"/>
    <w:rsid w:val="006E68F1"/>
    <w:rsid w:val="00720170"/>
    <w:rsid w:val="00774E56"/>
    <w:rsid w:val="00881216"/>
    <w:rsid w:val="009A4E92"/>
    <w:rsid w:val="009D1FF2"/>
    <w:rsid w:val="00A55399"/>
    <w:rsid w:val="00AE2542"/>
    <w:rsid w:val="00C24C2E"/>
    <w:rsid w:val="00C43C2C"/>
    <w:rsid w:val="00C93A1A"/>
    <w:rsid w:val="00D2343D"/>
    <w:rsid w:val="00D26BA8"/>
    <w:rsid w:val="00D52F31"/>
    <w:rsid w:val="00DC7787"/>
    <w:rsid w:val="00DE0FA8"/>
    <w:rsid w:val="00E7035A"/>
    <w:rsid w:val="00F27EA4"/>
    <w:rsid w:val="00F8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46CD"/>
  <w15:docId w15:val="{C405414A-3DED-4A62-BDE0-7B4F6C4A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3" w:line="248" w:lineRule="auto"/>
      <w:ind w:left="610" w:right="8" w:hanging="576"/>
      <w:jc w:val="both"/>
    </w:pPr>
    <w:rPr>
      <w:rFonts w:ascii="Times New Roman" w:eastAsia="Times New Roman" w:hAnsi="Times New Roman" w:cs="Times New Roman"/>
      <w:color w:val="000000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 w:line="259" w:lineRule="auto"/>
      <w:ind w:left="44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daktsioon">
    <w:name w:val="Revision"/>
    <w:hidden/>
    <w:uiPriority w:val="99"/>
    <w:semiHidden/>
    <w:rsid w:val="00E7035A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2956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Toetuse andmise tingimuste kehtestamine ning 2024–2025 tegevuskava ja eelarve kinnitamine Ida-Virumaa jäätmekäitluse piirkondliku arendamiseks</vt:lpstr>
    </vt:vector>
  </TitlesOfParts>
  <Company>Keskkonnaministeeriumi Infotehnoloogiakeskus</Company>
  <LinksUpToDate>false</LinksUpToDate>
  <CharactersWithSpaces>20066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Terviktekst (Toetuse andmise tingimuste kehtestamine ning 2024– 2025 tegevuskava ja eelarve kinnitamine Ida-Virumaa jäätmekäitluse piirkondliku arendamiseks)</dc:title>
  <dc:subject/>
  <dc:creator>Eerika Purgel</dc:creator>
  <cp:lastModifiedBy>Mihkel Krusberg</cp:lastModifiedBy>
  <cp:revision>29</cp:revision>
  <dcterms:created xsi:type="dcterms:W3CDTF">2025-10-20T09:20:00Z</dcterms:created>
  <dcterms:modified xsi:type="dcterms:W3CDTF">2025-11-11T08:33:00Z</dcterms:modified>
</cp:coreProperties>
</file>